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 xml:space="preserve">StUF 03.02: In </w:t>
            </w:r>
            <w:r>
              <w:rPr>
                <w:rFonts w:cs="Arial" w:ascii="Arial" w:hAnsi="Arial"/>
                <w:spacing w:val="-2"/>
                <w:sz w:val="36"/>
              </w:rPr>
              <w:t>Ontwikkeling</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3"/>
        <w:tabs>
          <w:tab w:val="left" w:pos="0" w:leader="none"/>
          <w:tab w:val="left" w:pos="9006" w:leader="dot"/>
          <w:tab w:val="right" w:pos="9404" w:leader="dot"/>
        </w:tabs>
        <w:rPr/>
      </w:pPr>
      <w:r>
        <w:rPr/>
        <w:t>3.2.4 Dynamische waardenlijsten</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36</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37</w:t>
      </w:r>
    </w:p>
    <w:p>
      <w:pPr>
        <w:pStyle w:val="Inhoudsopgave3"/>
        <w:tabs>
          <w:tab w:val="left" w:pos="0" w:leader="none"/>
          <w:tab w:val="left" w:pos="9006" w:leader="dot"/>
          <w:tab w:val="right" w:pos="9404" w:leader="dot"/>
        </w:tabs>
        <w:rPr/>
      </w:pPr>
      <w:r>
        <w:rPr/>
        <w:t>3.3.6 Voorbeelden</w:t>
        <w:tab/>
        <w:t>38</w:t>
      </w:r>
    </w:p>
    <w:p>
      <w:pPr>
        <w:pStyle w:val="Inhoudsopgave2"/>
        <w:tabs>
          <w:tab w:val="right" w:pos="9404" w:leader="dot"/>
        </w:tabs>
        <w:rPr/>
      </w:pPr>
      <w:r>
        <w:rPr/>
        <w:t>3.4 Het opnemen van elementen en relatie-entiteiten in een entiteit</w:t>
        <w:tab/>
        <w:t>41</w:t>
      </w:r>
    </w:p>
    <w:p>
      <w:pPr>
        <w:pStyle w:val="Inhoudsopgave3"/>
        <w:tabs>
          <w:tab w:val="left" w:pos="0" w:leader="none"/>
          <w:tab w:val="left" w:pos="9006" w:leader="dot"/>
          <w:tab w:val="right" w:pos="9404" w:leader="dot"/>
        </w:tabs>
        <w:rPr/>
      </w:pPr>
      <w:r>
        <w:rPr/>
        <w:t>3.4.1 Het opnemen van elementen in een entiteit</w:t>
        <w:tab/>
        <w:t>41</w:t>
      </w:r>
    </w:p>
    <w:p>
      <w:pPr>
        <w:pStyle w:val="Inhoudsopgave3"/>
        <w:tabs>
          <w:tab w:val="left" w:pos="0" w:leader="none"/>
          <w:tab w:val="left" w:pos="9006" w:leader="dot"/>
          <w:tab w:val="right" w:pos="9404" w:leader="dot"/>
        </w:tabs>
        <w:rPr/>
      </w:pPr>
      <w:r>
        <w:rPr/>
        <w:t>3.4.2 Het opnemen van relatie-entiteit in een entiteit</w:t>
        <w:tab/>
        <w:t>43</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sectormodel, koppelvlak en patch</w:t>
        <w:tab/>
        <w:t>44</w:t>
      </w:r>
    </w:p>
    <w:p>
      <w:pPr>
        <w:pStyle w:val="Inhoudsopgave3"/>
        <w:tabs>
          <w:tab w:val="left" w:pos="0" w:leader="none"/>
          <w:tab w:val="left" w:pos="9006" w:leader="dot"/>
          <w:tab w:val="right" w:pos="9404" w:leader="dot"/>
        </w:tabs>
        <w:rPr/>
      </w:pPr>
      <w:r>
        <w:rPr/>
        <w:t>4.1.2 Berichtcode</w:t>
        <w:tab/>
        <w:t>45</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48</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54</w:t>
      </w:r>
    </w:p>
    <w:p>
      <w:pPr>
        <w:pStyle w:val="Inhoudsopgave2"/>
        <w:tabs>
          <w:tab w:val="right" w:pos="9404" w:leader="dot"/>
        </w:tabs>
        <w:rPr/>
      </w:pPr>
      <w:r>
        <w:rPr/>
        <w:t>5.1 Sturing van de verwerking van kennisgeving- en synchronisatieberichten</w:t>
        <w:tab/>
        <w:t>56</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58</w:t>
      </w:r>
    </w:p>
    <w:p>
      <w:pPr>
        <w:pStyle w:val="Inhoudsopgave3"/>
        <w:tabs>
          <w:tab w:val="left" w:pos="0" w:leader="none"/>
          <w:tab w:val="left" w:pos="9006" w:leader="dot"/>
          <w:tab w:val="right" w:pos="9404" w:leader="dot"/>
        </w:tabs>
        <w:rPr/>
      </w:pPr>
      <w:r>
        <w:rPr/>
        <w:t>5.2.2 De structuur van objecten in enkelvoudige kennisgevingberichten</w:t>
        <w:tab/>
        <w:t>58</w:t>
      </w:r>
    </w:p>
    <w:p>
      <w:pPr>
        <w:pStyle w:val="Inhoudsopgave3"/>
        <w:tabs>
          <w:tab w:val="left" w:pos="0" w:leader="none"/>
          <w:tab w:val="left" w:pos="9006" w:leader="dot"/>
          <w:tab w:val="right" w:pos="9404" w:leader="dot"/>
        </w:tabs>
        <w:rPr/>
      </w:pPr>
      <w:r>
        <w:rPr/>
        <w:t>5.2.3 Het attribute verwerkingssoort</w:t>
        <w:tab/>
        <w:t>59</w:t>
      </w:r>
    </w:p>
    <w:p>
      <w:pPr>
        <w:pStyle w:val="Inhoudsopgave3"/>
        <w:tabs>
          <w:tab w:val="left" w:pos="0" w:leader="none"/>
          <w:tab w:val="left" w:pos="9006" w:leader="dot"/>
          <w:tab w:val="right" w:pos="9404" w:leader="dot"/>
        </w:tabs>
        <w:rPr/>
      </w:pPr>
      <w:r>
        <w:rPr/>
        <w:t>5.2.4 Het vullen van de &lt;object&gt; elementen</w:t>
        <w:tab/>
        <w:t>59</w:t>
      </w:r>
    </w:p>
    <w:p>
      <w:pPr>
        <w:pStyle w:val="Inhoudsopgave3"/>
        <w:tabs>
          <w:tab w:val="left" w:pos="0" w:leader="none"/>
          <w:tab w:val="left" w:pos="9006" w:leader="dot"/>
          <w:tab w:val="right" w:pos="9404" w:leader="dot"/>
        </w:tabs>
        <w:rPr/>
      </w:pPr>
      <w:r>
        <w:rPr/>
        <w:t>5.2.5 Het vullen van de &lt;object&gt; elementen in een topfundamenteel</w:t>
        <w:tab/>
        <w:t>61</w:t>
      </w:r>
    </w:p>
    <w:p>
      <w:pPr>
        <w:pStyle w:val="Inhoudsopgave3"/>
        <w:tabs>
          <w:tab w:val="left" w:pos="0" w:leader="none"/>
          <w:tab w:val="left" w:pos="9006" w:leader="dot"/>
          <w:tab w:val="right" w:pos="9404" w:leader="dot"/>
        </w:tabs>
        <w:rPr/>
      </w:pPr>
      <w:r>
        <w:rPr/>
        <w:t>5.2.6 Het vullen van relatie-entiteiten en gerelateerde entiteiten</w:t>
        <w:tab/>
        <w:t>64</w:t>
      </w:r>
    </w:p>
    <w:p>
      <w:pPr>
        <w:pStyle w:val="Inhoudsopgave3"/>
        <w:tabs>
          <w:tab w:val="left" w:pos="0" w:leader="none"/>
          <w:tab w:val="left" w:pos="9006" w:leader="dot"/>
          <w:tab w:val="right" w:pos="9404" w:leader="dot"/>
        </w:tabs>
        <w:rPr/>
      </w:pPr>
      <w:r>
        <w:rPr/>
        <w:t>5.2.7 Toevoegen/wijzigen gerelateerde entiteit</w:t>
        <w:tab/>
        <w:t>69</w:t>
      </w:r>
    </w:p>
    <w:p>
      <w:pPr>
        <w:pStyle w:val="Inhoudsopgave3"/>
        <w:tabs>
          <w:tab w:val="left" w:pos="0" w:leader="none"/>
          <w:tab w:val="left" w:pos="9006" w:leader="dot"/>
          <w:tab w:val="right" w:pos="9404" w:leader="dot"/>
        </w:tabs>
        <w:rPr/>
      </w:pPr>
      <w:r>
        <w:rPr/>
        <w:t>5.2.8 Respons en foutafhandeling</w:t>
        <w:tab/>
        <w:t>70</w:t>
      </w:r>
    </w:p>
    <w:p>
      <w:pPr>
        <w:pStyle w:val="Inhoudsopgave3"/>
        <w:tabs>
          <w:tab w:val="left" w:pos="0" w:leader="none"/>
          <w:tab w:val="left" w:pos="9006" w:leader="dot"/>
          <w:tab w:val="right" w:pos="9404" w:leader="dot"/>
        </w:tabs>
        <w:rPr/>
      </w:pPr>
      <w:r>
        <w:rPr/>
        <w:t>5.2.9 Voorbeeld voor het omgaan met inOnderzoek</w:t>
        <w:tab/>
        <w:t>71</w:t>
      </w:r>
    </w:p>
    <w:p>
      <w:pPr>
        <w:pStyle w:val="Inhoudsopgave2"/>
        <w:tabs>
          <w:tab w:val="right" w:pos="9404" w:leader="dot"/>
        </w:tabs>
        <w:rPr/>
      </w:pPr>
      <w:r>
        <w:rPr/>
        <w:t>5.3 Regels voor Lk03-kennisgevingberichten</w:t>
        <w:tab/>
        <w:t>72</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73</w:t>
      </w:r>
    </w:p>
    <w:p>
      <w:pPr>
        <w:pStyle w:val="Inhoudsopgave3"/>
        <w:tabs>
          <w:tab w:val="left" w:pos="0" w:leader="none"/>
          <w:tab w:val="left" w:pos="9006" w:leader="dot"/>
          <w:tab w:val="right" w:pos="9404" w:leader="dot"/>
        </w:tabs>
        <w:rPr/>
      </w:pPr>
      <w:r>
        <w:rPr/>
        <w:t>5.4.2 Synchronisatiebericht actueel</w:t>
        <w:tab/>
        <w:t>74</w:t>
      </w:r>
    </w:p>
    <w:p>
      <w:pPr>
        <w:pStyle w:val="Inhoudsopgave3"/>
        <w:tabs>
          <w:tab w:val="left" w:pos="0" w:leader="none"/>
          <w:tab w:val="left" w:pos="9006" w:leader="dot"/>
          <w:tab w:val="right" w:pos="9404" w:leader="dot"/>
        </w:tabs>
        <w:rPr/>
      </w:pPr>
      <w:r>
        <w:rPr/>
        <w:t>5.4.3 Wijzigingen en correcties in een Sh01/02-bericht</w:t>
        <w:tab/>
        <w:t>75</w:t>
      </w:r>
    </w:p>
    <w:p>
      <w:pPr>
        <w:pStyle w:val="Inhoudsopgave3"/>
        <w:tabs>
          <w:tab w:val="left" w:pos="0" w:leader="none"/>
          <w:tab w:val="left" w:pos="9006" w:leader="dot"/>
          <w:tab w:val="right" w:pos="9404" w:leader="dot"/>
        </w:tabs>
        <w:rPr/>
      </w:pPr>
      <w:r>
        <w:rPr/>
        <w:t>5.4.4 Synchronisatiebericht historisch</w:t>
        <w:tab/>
        <w:t>78</w:t>
      </w:r>
    </w:p>
    <w:p>
      <w:pPr>
        <w:pStyle w:val="Inhoudsopgave3"/>
        <w:tabs>
          <w:tab w:val="left" w:pos="0" w:leader="none"/>
          <w:tab w:val="left" w:pos="9006" w:leader="dot"/>
          <w:tab w:val="right" w:pos="9404" w:leader="dot"/>
        </w:tabs>
        <w:rPr/>
      </w:pPr>
      <w:r>
        <w:rPr/>
        <w:t>5.4.5 Vraag-om-synchronisatie bericht</w:t>
        <w:tab/>
        <w:t>87</w:t>
      </w:r>
    </w:p>
    <w:p>
      <w:pPr>
        <w:pStyle w:val="Inhoudsopgave3"/>
        <w:tabs>
          <w:tab w:val="left" w:pos="0" w:leader="none"/>
          <w:tab w:val="left" w:pos="9006" w:leader="dot"/>
          <w:tab w:val="right" w:pos="9404" w:leader="dot"/>
        </w:tabs>
        <w:rPr/>
      </w:pPr>
      <w:r>
        <w:rPr/>
        <w:t>5.4.6 Respons en foutafhandeling</w:t>
        <w:tab/>
        <w:t>87</w:t>
      </w:r>
    </w:p>
    <w:p>
      <w:pPr>
        <w:pStyle w:val="Inhoudsopgave1"/>
        <w:tabs>
          <w:tab w:val="left" w:pos="0" w:leader="none"/>
          <w:tab w:val="right" w:pos="9404" w:leader="dot"/>
          <w:tab w:val="left" w:pos="9406" w:leader="dot"/>
        </w:tabs>
        <w:rPr/>
      </w:pPr>
      <w:r>
        <w:rPr/>
        <w:t>6. Vraag- en antwoordberichten</w:t>
        <w:tab/>
        <w:t>89</w:t>
      </w:r>
    </w:p>
    <w:p>
      <w:pPr>
        <w:pStyle w:val="Inhoudsopgave2"/>
        <w:tabs>
          <w:tab w:val="right" w:pos="9404" w:leader="dot"/>
        </w:tabs>
        <w:rPr/>
      </w:pPr>
      <w:r>
        <w:rPr/>
        <w:t>6.1 Sturing van de verwerking van vraagberichten</w:t>
        <w:tab/>
        <w:t>89</w:t>
      </w:r>
    </w:p>
    <w:p>
      <w:pPr>
        <w:pStyle w:val="Inhoudsopgave2"/>
        <w:tabs>
          <w:tab w:val="right" w:pos="9404" w:leader="dot"/>
        </w:tabs>
        <w:rPr/>
      </w:pPr>
      <w:r>
        <w:rPr/>
        <w:t>6.2 Sturing van de verwerking van antwoordberichten</w:t>
        <w:tab/>
        <w:t>92</w:t>
      </w:r>
    </w:p>
    <w:p>
      <w:pPr>
        <w:pStyle w:val="Inhoudsopgave2"/>
        <w:tabs>
          <w:tab w:val="right" w:pos="9404" w:leader="dot"/>
        </w:tabs>
        <w:rPr/>
      </w:pPr>
      <w:r>
        <w:rPr/>
        <w:t>6.3 Regels voor vraagberichten</w:t>
        <w:tab/>
        <w:t>95</w:t>
      </w:r>
    </w:p>
    <w:p>
      <w:pPr>
        <w:pStyle w:val="Inhoudsopgave3"/>
        <w:tabs>
          <w:tab w:val="left" w:pos="0" w:leader="none"/>
          <w:tab w:val="left" w:pos="9006" w:leader="dot"/>
          <w:tab w:val="right" w:pos="9404" w:leader="dot"/>
        </w:tabs>
        <w:rPr/>
      </w:pPr>
      <w:r>
        <w:rPr/>
        <w:t>6.3.1 Het specificeren van selectiecriteria</w:t>
        <w:tab/>
        <w:t>95</w:t>
      </w:r>
    </w:p>
    <w:p>
      <w:pPr>
        <w:pStyle w:val="Inhoudsopgave3"/>
        <w:tabs>
          <w:tab w:val="left" w:pos="0" w:leader="none"/>
          <w:tab w:val="left" w:pos="9006" w:leader="dot"/>
          <w:tab w:val="right" w:pos="9404" w:leader="dot"/>
        </w:tabs>
        <w:rPr/>
      </w:pPr>
      <w:r>
        <w:rPr/>
        <w:t>6.3.2 Het bevragen op sleutel</w:t>
        <w:tab/>
        <w:t>98</w:t>
      </w:r>
    </w:p>
    <w:p>
      <w:pPr>
        <w:pStyle w:val="Inhoudsopgave3"/>
        <w:tabs>
          <w:tab w:val="left" w:pos="0" w:leader="none"/>
          <w:tab w:val="left" w:pos="9006" w:leader="dot"/>
          <w:tab w:val="right" w:pos="9404" w:leader="dot"/>
        </w:tabs>
        <w:rPr/>
      </w:pPr>
      <w:r>
        <w:rPr/>
        <w:t>6.3.3 Het specificeren van de gevraagde gegevens</w:t>
        <w:tab/>
        <w:t>98</w:t>
      </w:r>
    </w:p>
    <w:p>
      <w:pPr>
        <w:pStyle w:val="Inhoudsopgave3"/>
        <w:tabs>
          <w:tab w:val="left" w:pos="0" w:leader="none"/>
          <w:tab w:val="left" w:pos="9006" w:leader="dot"/>
          <w:tab w:val="right" w:pos="9404" w:leader="dot"/>
        </w:tabs>
        <w:rPr/>
      </w:pPr>
      <w:r>
        <w:rPr/>
        <w:t>6.3.4 Het stellen van een vervolgvraag</w:t>
        <w:tab/>
        <w:t>100</w:t>
      </w:r>
    </w:p>
    <w:p>
      <w:pPr>
        <w:pStyle w:val="Inhoudsopgave3"/>
        <w:tabs>
          <w:tab w:val="left" w:pos="0" w:leader="none"/>
          <w:tab w:val="left" w:pos="9006" w:leader="dot"/>
          <w:tab w:val="right" w:pos="9404" w:leader="dot"/>
        </w:tabs>
        <w:rPr/>
      </w:pPr>
      <w:r>
        <w:rPr/>
        <w:t>6.3.5 Voorbeeld van een vraagbericht voor een superentiteittype</w:t>
        <w:tab/>
        <w:t>101</w:t>
      </w:r>
    </w:p>
    <w:p>
      <w:pPr>
        <w:pStyle w:val="Inhoudsopgave2"/>
        <w:tabs>
          <w:tab w:val="right" w:pos="9404" w:leader="dot"/>
        </w:tabs>
        <w:rPr/>
      </w:pPr>
      <w:r>
        <w:rPr/>
        <w:t>6.4 Regels voor antwoordberichten</w:t>
        <w:tab/>
        <w:t>102</w:t>
      </w:r>
    </w:p>
    <w:p>
      <w:pPr>
        <w:pStyle w:val="Inhoudsopgave3"/>
        <w:tabs>
          <w:tab w:val="left" w:pos="0" w:leader="none"/>
          <w:tab w:val="left" w:pos="9006" w:leader="dot"/>
          <w:tab w:val="right" w:pos="9404" w:leader="dot"/>
        </w:tabs>
        <w:rPr/>
      </w:pPr>
      <w:r>
        <w:rPr/>
        <w:t>6.4.1 Het opnemen van objecten in een antwoordbericht</w:t>
        <w:tab/>
        <w:t>103</w:t>
      </w:r>
    </w:p>
    <w:p>
      <w:pPr>
        <w:pStyle w:val="Inhoudsopgave3"/>
        <w:tabs>
          <w:tab w:val="left" w:pos="0" w:leader="none"/>
          <w:tab w:val="left" w:pos="9006" w:leader="dot"/>
          <w:tab w:val="right" w:pos="9404" w:leader="dot"/>
        </w:tabs>
        <w:rPr/>
      </w:pPr>
      <w:r>
        <w:rPr/>
        <w:t>6.4.2 Het vullen van objecten in een antwoordbericht</w:t>
        <w:tab/>
        <w:t>104</w:t>
      </w:r>
    </w:p>
    <w:p>
      <w:pPr>
        <w:pStyle w:val="Inhoudsopgave3"/>
        <w:tabs>
          <w:tab w:val="left" w:pos="0" w:leader="none"/>
          <w:tab w:val="left" w:pos="9006" w:leader="dot"/>
          <w:tab w:val="right" w:pos="9404" w:leader="dot"/>
        </w:tabs>
        <w:rPr/>
      </w:pPr>
      <w:r>
        <w:rPr/>
        <w:t>6.4.3 La01- en La02-antwoordberichten: actuele gegevens</w:t>
        <w:tab/>
        <w:t>105</w:t>
      </w:r>
    </w:p>
    <w:p>
      <w:pPr>
        <w:pStyle w:val="Inhoudsopgave3"/>
        <w:tabs>
          <w:tab w:val="left" w:pos="0" w:leader="none"/>
          <w:tab w:val="left" w:pos="9006" w:leader="dot"/>
          <w:tab w:val="right" w:pos="9404" w:leader="dot"/>
        </w:tabs>
        <w:rPr/>
      </w:pPr>
      <w:r>
        <w:rPr/>
        <w:t>6.4.4 Voorbeeld van een antwoordbericht voor een superentiteittype</w:t>
        <w:tab/>
        <w:t>105</w:t>
      </w:r>
    </w:p>
    <w:p>
      <w:pPr>
        <w:pStyle w:val="Inhoudsopgave3"/>
        <w:tabs>
          <w:tab w:val="left" w:pos="0" w:leader="none"/>
          <w:tab w:val="left" w:pos="9006" w:leader="dot"/>
          <w:tab w:val="right" w:pos="9404" w:leader="dot"/>
        </w:tabs>
        <w:rPr/>
      </w:pPr>
      <w:r>
        <w:rPr/>
        <w:t>6.4.5 La03- t/m La06-antwoordberichten: bevragen op peiltijdstipMaterieel en peiltijdstipFormeel</w:t>
        <w:tab/>
        <w:t>106</w:t>
      </w:r>
    </w:p>
    <w:p>
      <w:pPr>
        <w:pStyle w:val="Inhoudsopgave3"/>
        <w:tabs>
          <w:tab w:val="left" w:pos="0" w:leader="none"/>
          <w:tab w:val="left" w:pos="9006" w:leader="dot"/>
          <w:tab w:val="right" w:pos="9404" w:leader="dot"/>
        </w:tabs>
        <w:rPr/>
      </w:pPr>
      <w:r>
        <w:rPr/>
        <w:t>6.4.6 La07- t/m La10-antwoordberichten met historie</w:t>
        <w:tab/>
        <w:t>108</w:t>
      </w:r>
    </w:p>
    <w:p>
      <w:pPr>
        <w:pStyle w:val="Inhoudsopgave3"/>
        <w:tabs>
          <w:tab w:val="left" w:pos="0" w:leader="none"/>
          <w:tab w:val="left" w:pos="9006" w:leader="dot"/>
          <w:tab w:val="right" w:pos="9404" w:leader="dot"/>
        </w:tabs>
        <w:rPr/>
      </w:pPr>
      <w:r>
        <w:rPr/>
        <w:t>6.4.7 Het opnemen van metagegevens in La07- t/m La10-berichten</w:t>
        <w:tab/>
        <w:t>118</w:t>
      </w:r>
    </w:p>
    <w:p>
      <w:pPr>
        <w:pStyle w:val="Inhoudsopgave3"/>
        <w:tabs>
          <w:tab w:val="left" w:pos="0" w:leader="none"/>
          <w:tab w:val="left" w:pos="9006" w:leader="dot"/>
          <w:tab w:val="right" w:pos="9404" w:leader="dot"/>
        </w:tabs>
        <w:rPr/>
      </w:pPr>
      <w:r>
        <w:rPr/>
        <w:t>6.4.8 Foutafhandeling</w:t>
        <w:tab/>
        <w:t>121</w:t>
      </w:r>
    </w:p>
    <w:p>
      <w:pPr>
        <w:pStyle w:val="Inhoudsopgave1"/>
        <w:tabs>
          <w:tab w:val="left" w:pos="0" w:leader="none"/>
          <w:tab w:val="right" w:pos="9404" w:leader="dot"/>
          <w:tab w:val="left" w:pos="9406" w:leader="dot"/>
        </w:tabs>
        <w:rPr/>
      </w:pPr>
      <w:r>
        <w:rPr/>
        <w:t>7. Vrije berichten</w:t>
        <w:tab/>
        <w:t>123</w:t>
      </w:r>
    </w:p>
    <w:p>
      <w:pPr>
        <w:pStyle w:val="Inhoudsopgave2"/>
        <w:tabs>
          <w:tab w:val="right" w:pos="9404" w:leader="dot"/>
        </w:tabs>
        <w:rPr/>
      </w:pPr>
      <w:r>
        <w:rPr/>
        <w:t>7.1 Interactiepatronen en berichtcodes</w:t>
        <w:tab/>
        <w:t>123</w:t>
      </w:r>
    </w:p>
    <w:p>
      <w:pPr>
        <w:pStyle w:val="Inhoudsopgave2"/>
        <w:tabs>
          <w:tab w:val="right" w:pos="9404" w:leader="dot"/>
        </w:tabs>
        <w:rPr/>
      </w:pPr>
      <w:r>
        <w:rPr/>
        <w:t>7.2 De structuur en semantiek van het vrije bericht</w:t>
        <w:tab/>
        <w:t>123</w:t>
      </w:r>
    </w:p>
    <w:p>
      <w:pPr>
        <w:pStyle w:val="Inhoudsopgave3"/>
        <w:tabs>
          <w:tab w:val="left" w:pos="0" w:leader="none"/>
          <w:tab w:val="left" w:pos="9006" w:leader="dot"/>
          <w:tab w:val="right" w:pos="9404" w:leader="dot"/>
        </w:tabs>
        <w:rPr/>
      </w:pPr>
      <w:r>
        <w:rPr/>
        <w:t>7.2.1 Het opnemen van losse gegevens en meldingen</w:t>
        <w:tab/>
        <w:t>124</w:t>
      </w:r>
    </w:p>
    <w:p>
      <w:pPr>
        <w:pStyle w:val="Inhoudsopgave3"/>
        <w:tabs>
          <w:tab w:val="left" w:pos="0" w:leader="none"/>
          <w:tab w:val="left" w:pos="9006" w:leader="dot"/>
          <w:tab w:val="right" w:pos="9404" w:leader="dot"/>
        </w:tabs>
        <w:rPr/>
      </w:pPr>
      <w:r>
        <w:rPr/>
        <w:t>7.2.2 Elementen voor een entiteittype uit het sectormodel</w:t>
        <w:tab/>
        <w:t>124</w:t>
      </w:r>
    </w:p>
    <w:p>
      <w:pPr>
        <w:pStyle w:val="Inhoudsopgave3"/>
        <w:tabs>
          <w:tab w:val="left" w:pos="0" w:leader="none"/>
          <w:tab w:val="left" w:pos="9006" w:leader="dot"/>
          <w:tab w:val="right" w:pos="9404" w:leader="dot"/>
        </w:tabs>
        <w:rPr/>
      </w:pPr>
      <w:r>
        <w:rPr/>
        <w:t>7.2.3 Het wijzigen van objecten</w:t>
        <w:tab/>
        <w:t>125</w:t>
      </w:r>
    </w:p>
    <w:p>
      <w:pPr>
        <w:pStyle w:val="Inhoudsopgave3"/>
        <w:tabs>
          <w:tab w:val="left" w:pos="0" w:leader="none"/>
          <w:tab w:val="left" w:pos="9006" w:leader="dot"/>
          <w:tab w:val="right" w:pos="9404" w:leader="dot"/>
        </w:tabs>
        <w:rPr/>
      </w:pPr>
      <w:r>
        <w:rPr/>
        <w:t>7.2.4 Het opvragen/selecteren van objecten</w:t>
        <w:tab/>
        <w:t>125</w:t>
      </w:r>
    </w:p>
    <w:p>
      <w:pPr>
        <w:pStyle w:val="Inhoudsopgave1"/>
        <w:tabs>
          <w:tab w:val="left" w:pos="0" w:leader="none"/>
          <w:tab w:val="right" w:pos="9404" w:leader="dot"/>
          <w:tab w:val="left" w:pos="9406" w:leader="dot"/>
        </w:tabs>
        <w:rPr/>
      </w:pPr>
      <w:r>
        <w:rPr/>
        <w:t xml:space="preserve"> </w:t>
      </w:r>
      <w:r>
        <w:rPr/>
        <w:t>Sequentiediagrammen voor StUF-berichten</w:t>
        <w:tab/>
        <w:t>127</w:t>
      </w:r>
    </w:p>
    <w:p>
      <w:pPr>
        <w:pStyle w:val="Inhoudsopgave2"/>
        <w:tabs>
          <w:tab w:val="right" w:pos="9404" w:leader="dot"/>
        </w:tabs>
        <w:rPr/>
      </w:pPr>
      <w:r>
        <w:rPr/>
        <w:t xml:space="preserve"> </w:t>
      </w:r>
      <w:r>
        <w:rPr/>
        <w:t>Asynchrone verwerking zonder functionele respons</w:t>
        <w:tab/>
        <w:t>127</w:t>
      </w:r>
    </w:p>
    <w:p>
      <w:pPr>
        <w:pStyle w:val="Inhoudsopgave2"/>
        <w:tabs>
          <w:tab w:val="right" w:pos="9404" w:leader="dot"/>
        </w:tabs>
        <w:rPr/>
      </w:pPr>
      <w:r>
        <w:rPr/>
        <w:t xml:space="preserve"> </w:t>
      </w:r>
      <w:r>
        <w:rPr/>
        <w:t>Asynchrone verwerking met functionele respons</w:t>
        <w:tab/>
        <w:t>128</w:t>
      </w:r>
    </w:p>
    <w:p>
      <w:pPr>
        <w:pStyle w:val="Inhoudsopgave2"/>
        <w:tabs>
          <w:tab w:val="right" w:pos="9404" w:leader="dot"/>
        </w:tabs>
        <w:rPr/>
      </w:pPr>
      <w:r>
        <w:rPr/>
        <w:t xml:space="preserve"> </w:t>
      </w:r>
      <w:r>
        <w:rPr/>
        <w:t>Synchrone verwerking</w:t>
        <w:tab/>
        <w:t>130</w:t>
      </w:r>
    </w:p>
    <w:p>
      <w:pPr>
        <w:pStyle w:val="Inhoudsopgave1"/>
        <w:tabs>
          <w:tab w:val="left" w:pos="0" w:leader="none"/>
          <w:tab w:val="right" w:pos="9404" w:leader="dot"/>
          <w:tab w:val="left" w:pos="9406" w:leader="dot"/>
        </w:tabs>
        <w:rPr/>
      </w:pPr>
      <w:r>
        <w:rPr/>
        <w:t xml:space="preserve"> </w:t>
      </w:r>
      <w:r>
        <w:rPr/>
        <w:t>Tabel met mogelijke foutberichten</w:t>
        <w:tab/>
        <w:t>131</w:t>
      </w:r>
    </w:p>
    <w:p>
      <w:pPr>
        <w:pStyle w:val="Inhoudsopgave1"/>
        <w:tabs>
          <w:tab w:val="left" w:pos="0" w:leader="none"/>
          <w:tab w:val="right" w:pos="9404" w:leader="dot"/>
          <w:tab w:val="left" w:pos="9406" w:leader="dot"/>
        </w:tabs>
        <w:rPr/>
      </w:pPr>
      <w:r>
        <w:rPr/>
        <w:t xml:space="preserve"> </w:t>
      </w:r>
      <w:r>
        <w:rPr/>
        <w:t>Referenties</w:t>
        <w:tab/>
        <w:t>134</w:t>
      </w:r>
    </w:p>
    <w:p>
      <w:pPr>
        <w:pStyle w:val="Inhoudsopgave1"/>
        <w:tabs>
          <w:tab w:val="left" w:pos="0" w:leader="none"/>
          <w:tab w:val="right" w:pos="9404" w:leader="dot"/>
          <w:tab w:val="left" w:pos="9406" w:leader="dot"/>
        </w:tabs>
        <w:rPr/>
      </w:pPr>
      <w:r>
        <w:rPr/>
        <w:t xml:space="preserve"> </w:t>
      </w:r>
      <w:r>
        <w:rPr/>
        <w:t>Begrippenlijst</w:t>
        <w:tab/>
        <w:t>135</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7"/>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7"/>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7"/>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7"/>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7"/>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en het simpleType AardAantal verwijderd in stuf0302.xsd, omdat er geen verschil meer is tussen de attributes van een fundamenteel en een relatie.</w:t>
      </w:r>
    </w:p>
    <w:p>
      <w:pPr>
        <w:pStyle w:val="Normal"/>
        <w:widowControl/>
        <w:numPr>
          <w:ilvl w:val="0"/>
          <w:numId w:val="67"/>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 xml:space="preserve">De elementen eindRelatie en eindObject binnen tijdvakRelatie en tijdvakObject zijn verplicht gemaakt, omdat het niet aanwezig zijn van deze elementen wil zeggen dat de waarde onbekend </w:t>
      </w:r>
      <w:r>
        <w:rPr/>
        <w:t>is</w:t>
      </w:r>
      <w:r>
        <w:rPr/>
        <w:t>.</w:t>
      </w:r>
    </w:p>
    <w:p>
      <w:pPr>
        <w:pStyle w:val="Normal"/>
        <w:widowControl/>
        <w:numPr>
          <w:ilvl w:val="0"/>
          <w:numId w:val="67"/>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7"/>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7"/>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7"/>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7"/>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6"/>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6"/>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6"/>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6"/>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6"/>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6"/>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6"/>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6"/>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6"/>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6"/>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6"/>
        </w:numPr>
        <w:rPr/>
      </w:pPr>
      <w:hyperlink r:id="rId27">
        <w:r>
          <w:rPr>
            <w:rStyle w:val="Internetkoppeling"/>
          </w:rPr>
          <w:t>RFC0345: Patchnummer in bericht</w:t>
        </w:r>
      </w:hyperlink>
      <w:r>
        <w:rPr/>
        <w:br/>
        <w:t xml:space="preserve">Binnen deze RFC is ook nog een correctie doorgevoerd ten behoeve van RFC0134 aan het begin van hoofdstuk 4. </w:t>
      </w:r>
      <w:r>
        <w:rPr/>
        <w:t xml:space="preserve">Daarnaast is paragraaf 4.1.1 aangepast en uitgebreid en is het attribute </w:t>
      </w:r>
      <w:r>
        <w:rPr>
          <w:rFonts w:ascii="Courier New" w:hAnsi="Courier New"/>
        </w:rPr>
        <w:t>patch</w:t>
      </w:r>
      <w:r>
        <w:rPr/>
        <w:t xml:space="preserve"> toegevoegd in stuf0302.xsd.</w:t>
      </w:r>
    </w:p>
    <w:p>
      <w:pPr>
        <w:pStyle w:val="Normal"/>
        <w:numPr>
          <w:ilvl w:val="0"/>
          <w:numId w:val="96"/>
        </w:numPr>
        <w:rPr/>
      </w:pPr>
      <w:hyperlink r:id="rId28">
        <w:r>
          <w:rPr>
            <w:rStyle w:val="Internetkoppeling"/>
          </w:rPr>
          <w:t>RFC0437: vrijeParameters in vrij bericht vervangen door StUF:</w:t>
        </w:r>
      </w:hyperlink>
      <w:hyperlink r:id="rId29">
        <w:r>
          <w:rPr>
            <w:rStyle w:val="Internetkoppeling"/>
          </w:rPr>
          <w:t>aanvullendeElementen</w:t>
        </w:r>
      </w:hyperlink>
      <w:r>
        <w:rPr/>
        <w:br/>
      </w:r>
      <w:r>
        <w:rPr/>
        <w:t>In paragraaf 7.2.3 is dit gespecificeerd. Er zijn ook nog enkele tekstuele verbeteringen doorgevoerd.</w:t>
      </w:r>
    </w:p>
    <w:p>
      <w:pPr>
        <w:pStyle w:val="Normal"/>
        <w:numPr>
          <w:ilvl w:val="0"/>
          <w:numId w:val="96"/>
        </w:numPr>
        <w:rPr/>
      </w:pPr>
      <w:hyperlink r:id="rId30">
        <w:r>
          <w:rPr>
            <w:rStyle w:val="Internetkoppeling"/>
          </w:rPr>
          <w:t>RFC0442: Volgorde elementen gelijk trekken in ParametersVraag en ParametersAntwoord</w:t>
        </w:r>
      </w:hyperlink>
      <w:r>
        <w:rPr/>
        <w:br/>
      </w:r>
      <w:r>
        <w:rPr/>
        <w:t>De tekst voor de beschrijving van ParametersVraag en ParametersAntwoord is aangepast evenals stuf0302.xsd.</w:t>
      </w:r>
    </w:p>
    <w:p>
      <w:pPr>
        <w:pStyle w:val="Normal"/>
        <w:numPr>
          <w:ilvl w:val="0"/>
          <w:numId w:val="96"/>
        </w:numPr>
        <w:rPr/>
      </w:pPr>
      <w:r>
        <w:rPr/>
        <w:t>Verbeteringen naar aanleiding van review</w:t>
        <w:br/>
        <w:t>Een aantal verbetering doorgevoerd na review voor goedkeuring</w:t>
      </w:r>
    </w:p>
    <w:p>
      <w:pPr>
        <w:pStyle w:val="Normal"/>
        <w:numPr>
          <w:ilvl w:val="0"/>
          <w:numId w:val="96"/>
        </w:numPr>
        <w:rPr/>
      </w:pPr>
      <w:hyperlink r:id="rId31">
        <w:r>
          <w:rPr>
            <w:rStyle w:val="Internetkoppeling"/>
          </w:rPr>
          <w:t>RFC0436: Definiëren mogelijke waarden via verwijzing naar een bestand met de waarden</w:t>
        </w:r>
      </w:hyperlink>
      <w:r>
        <w:rPr/>
        <w:br/>
      </w:r>
      <w:r>
        <w:rPr/>
        <w:t>Paragraaf 3.2.4 toegevoegd</w:t>
      </w:r>
    </w:p>
    <w:p>
      <w:pPr>
        <w:pStyle w:val="Normal"/>
        <w:numPr>
          <w:ilvl w:val="0"/>
          <w:numId w:val="96"/>
        </w:numPr>
        <w:rPr/>
      </w:pPr>
      <w:hyperlink r:id="rId32">
        <w:r>
          <w:rPr>
            <w:rStyle w:val="Internetkoppeling"/>
          </w:rPr>
          <w:t xml:space="preserve">RFC0462: </w:t>
        </w:r>
      </w:hyperlink>
      <w:hyperlink r:id="rId33">
        <w:bookmarkStart w:id="1" w:name="page-title1"/>
        <w:bookmarkEnd w:id="1"/>
        <w:r>
          <w:rPr>
            <w:rStyle w:val="Internetkoppeling"/>
          </w:rPr>
          <w:t>Verwijderen attribute metagegeven</w:t>
        </w:r>
      </w:hyperlink>
    </w:p>
    <w:p>
      <w:pPr>
        <w:pStyle w:val="Normal"/>
        <w:numPr>
          <w:ilvl w:val="0"/>
          <w:numId w:val="0"/>
        </w:numPr>
        <w:ind w:left="283" w:hanging="0"/>
        <w:rPr/>
      </w:pPr>
      <w:r>
        <w:rPr/>
        <w:t xml:space="preserve">In paragraaf 3.3.2 de definitie van het attribute StUF:metagegeven verwijderd. In paragraaf </w:t>
      </w:r>
      <w:r>
        <w:rPr/>
        <w:t xml:space="preserve">6.3.3 zijn de waarden voor het attribute scope allesZonderMetagegevens en allesZonderMetagegevensMaarKerngegevensGerelateerden verwijderd. </w:t>
      </w:r>
      <w:r>
        <w:rPr/>
        <w:t xml:space="preserve"> In de rest van de tekst in schema’s en xml-berichten overal het attribute StUF:metagegeven verwijderd </w:t>
      </w:r>
      <w:r>
        <w:rPr/>
        <w:t>en zijn hier en daar nog tekstuele verbeteringen doorgevoerd</w:t>
      </w:r>
      <w:r>
        <w:rPr/>
        <w:t>.</w:t>
      </w:r>
    </w:p>
    <w:p>
      <w:pPr>
        <w:pStyle w:val="Normal"/>
        <w:numPr>
          <w:ilvl w:val="0"/>
          <w:numId w:val="96"/>
        </w:numPr>
        <w:rPr/>
      </w:pPr>
      <w:hyperlink r:id="rId34">
        <w:r>
          <w:rPr>
            <w:rStyle w:val="Internetkoppeling"/>
          </w:rPr>
          <w:t>RFC0121</w:t>
        </w:r>
      </w:hyperlink>
      <w:r>
        <w:rPr/>
        <w:t xml:space="preserve">, </w:t>
      </w:r>
      <w:hyperlink r:id="rId35">
        <w:r>
          <w:rPr>
            <w:rStyle w:val="Internetkoppeling"/>
          </w:rPr>
          <w:t>RFC0413</w:t>
        </w:r>
      </w:hyperlink>
      <w:r>
        <w:rPr/>
        <w:t xml:space="preserve"> en </w:t>
      </w:r>
      <w:hyperlink r:id="rId36">
        <w:r>
          <w:rPr>
            <w:rStyle w:val="Internetkoppeling"/>
          </w:rPr>
          <w:t>RFC0469</w:t>
        </w:r>
      </w:hyperlink>
      <w:r>
        <w:rPr/>
        <w:t>: Het minimaliseren van het gebruik van nillable=”true” en het niet langer gebruiken van de ref-constructie voor attributes met uitzondering van entiteittype.</w:t>
        <w:br/>
      </w:r>
      <w:r>
        <w:rPr/>
        <w:t xml:space="preserve">Waar nodig is de namespace prefix ‘StUF:’ verwijderd voor attributes in de tekst en in voorbeelden. </w:t>
      </w:r>
      <w:r>
        <w:rPr/>
        <w:br/>
      </w:r>
      <w:r>
        <w:rPr/>
        <w:t>In het kader van deze RFC wordt de waarde geenWaarde voor het noValue attribute voortaan gerepresenteerd door een element met een lege inhoud. Figuur 4 in hoofdstuk 3 is hierop aangepast. In relaties is het attribute noValue vervangen door binnen het element voor een relatie een choice op te nemen van leeg en een sequence met de elementen van de relatie. Het element leeg heeft als type StUF:NoValue.</w:t>
        <w:br/>
        <w:t>De specificatie van het omgaan met sleutelSynchronisatie in relaties zonder elementinhoud is tekstueel verbeterd.</w:t>
        <w:br/>
        <w:t>Op enkele plaatsen is de namespace prefix ‘StUF:’ verwijderd voor het element stuurgegevens.</w:t>
        <w:br/>
        <w:t xml:space="preserve">Bij peiltijdstipMaterieel en peilTijdstipFormeel in ParametersVraag en ParametersAntwoord is een lege waarde niet langer toegestaan om het gebruik van </w:t>
      </w:r>
      <w:r>
        <w:rPr>
          <w:rFonts w:ascii="Courier New" w:hAnsi="Courier New"/>
        </w:rPr>
        <w:t>xsi:nil</w:t>
      </w:r>
      <w:r>
        <w:rPr/>
        <w:t xml:space="preserve"> te vermijden en de standaard te versimpelen.</w:t>
      </w:r>
    </w:p>
    <w:p>
      <w:pPr>
        <w:pStyle w:val="Normal"/>
        <w:numPr>
          <w:ilvl w:val="0"/>
          <w:numId w:val="0"/>
        </w:numPr>
        <w:ind w:left="283" w:hanging="0"/>
        <w:rPr/>
      </w:pPr>
      <w:r>
        <w:rPr/>
        <w:t xml:space="preserve">In paragraaf 3.2.3 is een aantal verbeteringen </w:t>
      </w:r>
      <w:r>
        <w:rPr/>
        <w:t xml:space="preserve">aangebracht </w:t>
      </w:r>
      <w:r>
        <w:rPr/>
        <w:t>om de tekst en het stuf0302.xsd met elkaar in overeenstemming te brengen.</w:t>
        <w:br/>
      </w:r>
      <w:r>
        <w:rPr/>
        <w:t>De voorbeelden zijn in overeenstemming gebracht met de GAB definitie van onvolledige datum en tijd.</w:t>
      </w:r>
    </w:p>
    <w:p>
      <w:pPr>
        <w:pStyle w:val="Normal"/>
        <w:numPr>
          <w:ilvl w:val="0"/>
          <w:numId w:val="96"/>
        </w:numPr>
        <w:rPr/>
      </w:pPr>
      <w:hyperlink r:id="rId37">
        <w:r>
          <w:rPr>
            <w:rStyle w:val="Internetkoppeling"/>
          </w:rPr>
          <w:t>RFC0</w:t>
        </w:r>
      </w:hyperlink>
      <w:hyperlink r:id="rId38">
        <w:r>
          <w:rPr>
            <w:rStyle w:val="Internetkoppeling"/>
          </w:rPr>
          <w:t>4</w:t>
        </w:r>
      </w:hyperlink>
      <w:hyperlink r:id="rId39">
        <w:r>
          <w:rPr>
            <w:rStyle w:val="Internetkoppeling"/>
          </w:rPr>
          <w:t>61</w:t>
        </w:r>
      </w:hyperlink>
      <w:r>
        <w:rPr/>
        <w:t>, kerngegevens verplicht ook al is sleutelOntvangend gevuld</w:t>
        <w:br/>
      </w:r>
      <w:r>
        <w:rPr/>
        <w:t>De specificaties dat de kerngegevens in een kennisgeving niet verplicht zijn als sleutelOntvangend is gevuld verwijderd, evenals de uitzonderingen op deze regel.</w:t>
      </w:r>
    </w:p>
    <w:p>
      <w:pPr>
        <w:pStyle w:val="Normal"/>
        <w:numPr>
          <w:ilvl w:val="0"/>
          <w:numId w:val="0"/>
        </w:numPr>
        <w:ind w:left="283" w:hanging="0"/>
        <w:rPr/>
      </w:pPr>
      <w:r>
        <w:rPr/>
        <w:t xml:space="preserve">NB: In het kader van de versimpeling van de standaard zijn in paragraaf 6.4.1 </w:t>
      </w:r>
      <w:r>
        <w:rPr/>
        <w:t xml:space="preserve">en 64.2 </w:t>
      </w:r>
      <w:r>
        <w:rPr/>
        <w:t xml:space="preserve">de voorwaarden voor het opnemen van een object </w:t>
      </w:r>
      <w:r>
        <w:rPr/>
        <w:t>c.q. een relatie</w:t>
      </w:r>
      <w:r>
        <w:rPr/>
        <w:t xml:space="preserve"> in een antwoordbericht verwijderd.</w:t>
      </w:r>
    </w:p>
    <w:p>
      <w:pPr>
        <w:pStyle w:val="Normal"/>
        <w:numPr>
          <w:ilvl w:val="0"/>
          <w:numId w:val="96"/>
        </w:numPr>
        <w:rPr/>
      </w:pPr>
      <w:hyperlink r:id="rId40">
        <w:r>
          <w:rPr>
            <w:rStyle w:val="Internetkoppeling"/>
          </w:rPr>
          <w:t>RFC0447</w:t>
        </w:r>
      </w:hyperlink>
      <w:r>
        <w:rPr/>
        <w:t>, Vrije structuur in synchrone vrije berichten</w:t>
      </w:r>
    </w:p>
    <w:p>
      <w:pPr>
        <w:pStyle w:val="Normal"/>
        <w:numPr>
          <w:ilvl w:val="0"/>
          <w:numId w:val="0"/>
        </w:numPr>
        <w:ind w:left="283" w:hanging="0"/>
        <w:rPr/>
      </w:pPr>
      <w:r>
        <w:rPr/>
        <w:t>In het begin van paragraaf 7.2 zijn de voorwaarden gedefinieerd voor het niet gebruiken van de door StUF gedefinieerde structuren en functionaliteit in vrije berichten.</w:t>
      </w:r>
    </w:p>
    <w:p>
      <w:pPr>
        <w:pStyle w:val="Normal"/>
        <w:numPr>
          <w:ilvl w:val="0"/>
          <w:numId w:val="96"/>
        </w:numPr>
        <w:rPr/>
      </w:pPr>
      <w:hyperlink r:id="rId41">
        <w:r>
          <w:rPr>
            <w:rStyle w:val="Internetkoppeling"/>
          </w:rPr>
          <w:t>RFC0417</w:t>
        </w:r>
      </w:hyperlink>
      <w:r>
        <w:rPr/>
        <w:t>, Sorteringen op meervoudig voorkomende elementen of relaties</w:t>
      </w:r>
    </w:p>
    <w:p>
      <w:pPr>
        <w:pStyle w:val="Normal"/>
        <w:numPr>
          <w:ilvl w:val="0"/>
          <w:numId w:val="0"/>
        </w:numPr>
        <w:ind w:left="283" w:hanging="0"/>
        <w:rPr/>
      </w:pPr>
      <w:r>
        <w:rPr/>
        <w:t>In paragraaf 6.4.1 is voor de laatste alinea tekst toegevoegd die specificeert hoe wordt omgegaan met sorteringen op meervoudig voorkomende elementen of relaties</w:t>
      </w:r>
    </w:p>
    <w:p>
      <w:pPr>
        <w:pStyle w:val="Normal"/>
        <w:numPr>
          <w:ilvl w:val="0"/>
          <w:numId w:val="96"/>
        </w:numPr>
        <w:rPr/>
      </w:pPr>
      <w:hyperlink r:id="rId42">
        <w:ins w:id="0" w:author="Onbekende auteur" w:date="2017-03-06T11:52:00Z">
          <w:r>
            <w:rPr>
              <w:rStyle w:val="Internetkoppeling"/>
            </w:rPr>
            <w:t>RFC0413</w:t>
          </w:r>
        </w:ins>
      </w:hyperlink>
      <w:ins w:id="1" w:author="Onbekende auteur" w:date="2017-03-06T11:52:00Z">
        <w:r>
          <w:rPr/>
          <w:t xml:space="preserve">, </w:t>
        </w:r>
      </w:ins>
      <w:ins w:id="2" w:author="Onbekende auteur" w:date="2017-03-06T11:53:00Z">
        <w:r>
          <w:rPr/>
          <w:t xml:space="preserve">Overbodig maken nillable=”true” en </w:t>
        </w:r>
      </w:ins>
      <w:hyperlink r:id="rId43">
        <w:ins w:id="3" w:author="Onbekende auteur" w:date="2017-03-06T11:53:00Z">
          <w:r>
            <w:rPr>
              <w:rStyle w:val="Internetkoppeling"/>
            </w:rPr>
            <w:t>RFC0121</w:t>
          </w:r>
        </w:ins>
      </w:hyperlink>
      <w:ins w:id="4" w:author="Onbekende auteur" w:date="2017-03-06T11:53:00Z">
        <w:r>
          <w:rPr/>
          <w:t>; Gelijktrekken datum/tijd definities met GAB</w:t>
          <w:br/>
          <w:t>De constructie met het element leeg binnen relaties verwijderd en vervangen door het niet langer verplicht zijn van de sequence op het hoogste niveau binnen een relatie. Dit heeft consequenties voor paragraaf 4.3.2 en de voorbeelden.</w:t>
          <w:br/>
          <w:t xml:space="preserve">Binnen de onvolledige datum/tijd </w:t>
        </w:r>
      </w:ins>
      <w:ins w:id="5" w:author="Onbekende auteur" w:date="2017-03-06T11:53:00Z">
        <w:r>
          <w:rPr/>
          <w:t xml:space="preserve">is </w:t>
        </w:r>
      </w:ins>
      <w:ins w:id="6" w:author="Onbekende auteur" w:date="2017-03-06T11:53:00Z">
        <w:r>
          <w:rPr/>
          <w:t>de choice op het hoogste niveau optioneel gemaakt, zodat nillable=”true” niet langer nodig is voor een onvolledige datum/tijd</w:t>
        </w:r>
      </w:ins>
      <w:ins w:id="7" w:author="Onbekende auteur" w:date="2017-03-06T12:02:00Z">
        <w:r>
          <w:rPr/>
          <w:t xml:space="preserve">. </w:t>
        </w:r>
      </w:ins>
      <w:ins w:id="8" w:author="Onbekende auteur" w:date="2017-03-06T12:02:00Z">
        <w:r>
          <w:rPr/>
          <w:t xml:space="preserve">Daarnaast de gewone datum/tijd restricted van onvolledige datum/tijd. </w:t>
        </w:r>
      </w:ins>
      <w:ins w:id="9" w:author="Onbekende auteur" w:date="2017-03-06T12:02:00Z">
        <w:r>
          <w:rPr/>
          <w:t>Dit heeft consequenties voor de voorbeelden.</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44">
        <w:r>
          <w:rPr>
            <w:rStyle w:val="Internetkoppeling"/>
          </w:rPr>
          <w:t>http://</w:t>
        </w:r>
      </w:hyperlink>
      <w:hyperlink r:id="rId45">
        <w:r>
          <w:rPr>
            <w:rStyle w:val="Internetkoppeling"/>
          </w:rPr>
          <w:t>www.stufstandaarden.nl</w:t>
        </w:r>
      </w:hyperlink>
      <w:hyperlink r:id="rId46">
        <w:r>
          <w:rPr>
            <w:rStyle w:val="Internetkoppeling"/>
          </w:rPr>
          <w:t>/StUF/StUF030</w:t>
        </w:r>
      </w:hyperlink>
      <w:hyperlink r:id="rId47">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2" w:name="_Ref100041739"/>
      <w:r>
        <w:rPr/>
        <w:t xml:space="preserve">Globale functionaliteit en opzet van </w:t>
      </w:r>
      <w:bookmarkEnd w:id="2"/>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69"/>
        </w:numPr>
        <w:rPr/>
      </w:pPr>
      <w:r>
        <w:rPr/>
        <w:t>het op de hoogte gehouden worden van wijzigingen in gegevens beheerd door andere organisaties of organisatieonderdelen;</w:t>
      </w:r>
    </w:p>
    <w:p>
      <w:pPr>
        <w:pStyle w:val="Normal"/>
        <w:numPr>
          <w:ilvl w:val="0"/>
          <w:numId w:val="69"/>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0"/>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0"/>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1"/>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1"/>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1"/>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3" w:name="_Ref100043147"/>
      <w:bookmarkStart w:id="4" w:name="_Ref100987487"/>
      <w:r>
        <w:rPr/>
        <w:t>Relatie tussen berichtinhoud, werkelijkheid</w:t>
      </w:r>
      <w:bookmarkEnd w:id="3"/>
      <w:bookmarkEnd w:id="4"/>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 w:name="__RefHeading__37177203"/>
      <w:bookmarkStart w:id="6" w:name="Ref_VoorbeeldHistorie"/>
      <w:bookmarkStart w:id="7" w:name="Ref_VoorbeeldHistorie"/>
      <w:bookmarkEnd w:id="5"/>
      <w:bookmarkEnd w:id="7"/>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8" w:name="_Ref99175827"/>
      <w:bookmarkEnd w:id="8"/>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9" w:name="Ref_Contentmodel"/>
      <w:bookmarkStart w:id="10" w:name="Ref_Contentmodel"/>
      <w:bookmarkEnd w:id="10"/>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Ref422022700"/>
      <w:r>
        <w:rPr/>
        <w:t xml:space="preserve">De structuur van </w:t>
      </w:r>
      <w:bookmarkEnd w:id="11"/>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5">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6">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__RefHeading___Toc73327_362222095"/>
      <w:bookmarkStart w:id="13" w:name="_Ref521911606"/>
      <w:bookmarkEnd w:id="12"/>
      <w:bookmarkEnd w:id="13"/>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sleutelVerzendend</w:t>
      </w:r>
      <w:r>
        <w:rPr/>
        <w:t xml:space="preserve"> bevat de sleutel in het verzendende systeem. Het attribute </w:t>
      </w:r>
      <w:r>
        <w:rPr>
          <w:rFonts w:ascii="Courier New" w:hAnsi="Courier New"/>
        </w:rPr>
        <w:t>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sleutelOntvangend</w:t>
      </w:r>
      <w:r>
        <w:rPr/>
        <w:t xml:space="preserve"> bevat de sleutel in het ontvangende systeem. Het attribute </w:t>
      </w:r>
      <w:r>
        <w:rPr>
          <w:rFonts w:ascii="Courier New" w:hAnsi="Courier New"/>
        </w:rPr>
        <w:t>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sleutelGegevensbeheer</w:t>
      </w:r>
      <w:r>
        <w:rPr/>
        <w:t xml:space="preserve"> bevat de sleutel van een object in het gegevensbeheersysteem. Deze sleutel zorgt voor een systeemoverschrijdende identificatie van een object. Het attribute </w:t>
      </w:r>
      <w:r>
        <w:rPr>
          <w:rFonts w:ascii="Courier New" w:hAnsi="Courier New"/>
        </w:rPr>
        <w:t>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4" w:name="Ref_Objectstructuur"/>
      <w:bookmarkStart w:id="15" w:name="Ref_Objectstructuur"/>
      <w:bookmarkEnd w:id="15"/>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6" w:name="_1058708644"/>
                            <w:bookmarkStart w:id="17" w:name="_1058708644"/>
                            <w:bookmarkEnd w:id="17"/>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8" w:name="_Ref412717651"/>
                            <w:r>
                              <w:rPr/>
                              <w:t xml:space="preserve">Figuur </w:t>
                            </w:r>
                            <w:r>
                              <w:rPr/>
                              <w:fldChar w:fldCharType="begin"/>
                            </w:r>
                            <w:r>
                              <w:instrText> SEQ Figuur \* ARABIC </w:instrText>
                            </w:r>
                            <w:r>
                              <w:fldChar w:fldCharType="separate"/>
                            </w:r>
                            <w:r>
                              <w:t>2</w:t>
                            </w:r>
                            <w:r>
                              <w:fldChar w:fldCharType="end"/>
                            </w:r>
                            <w:bookmarkEnd w:id="18"/>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9" w:name="_1058708644"/>
                      <w:bookmarkStart w:id="20" w:name="_1058708644"/>
                      <w:bookmarkEnd w:id="20"/>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1" w:name="_Ref412717651"/>
                      <w:r>
                        <w:rPr/>
                        <w:t xml:space="preserve">Figuur </w:t>
                      </w:r>
                      <w:r>
                        <w:rPr/>
                        <w:fldChar w:fldCharType="begin"/>
                      </w:r>
                      <w:r>
                        <w:instrText> SEQ Figuur \* ARABIC </w:instrText>
                      </w:r>
                      <w:r>
                        <w:fldChar w:fldCharType="separate"/>
                      </w:r>
                      <w:r>
                        <w:t>2</w:t>
                      </w:r>
                      <w:r>
                        <w:fldChar w:fldCharType="end"/>
                      </w:r>
                      <w:bookmarkEnd w:id="21"/>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2"/>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2"/>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2" w:name="__RefHeading__39165_699479391"/>
      <w:bookmarkEnd w:id="22"/>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 xml:space="preserve">&lt;attribute </w:t>
      </w:r>
      <w:r>
        <w:rPr>
          <w:rFonts w:ascii="Courier New" w:hAnsi="Courier New"/>
          <w:color w:val="000000"/>
          <w:sz w:val="16"/>
          <w:szCs w:val="16"/>
        </w:rPr>
        <w:t>name="noValue" type</w:t>
      </w:r>
      <w:r>
        <w:rPr>
          <w:rFonts w:ascii="Courier New" w:hAnsi="Courier New"/>
          <w:color w:val="000000"/>
          <w:sz w:val="16"/>
          <w:szCs w:val="16"/>
        </w:rPr>
        <w:t>="StUF:</w:t>
      </w:r>
      <w:r>
        <w:rPr>
          <w:rFonts w:ascii="Courier New" w:hAnsi="Courier New"/>
          <w:color w:val="000000"/>
          <w:sz w:val="16"/>
          <w:szCs w:val="16"/>
        </w:rPr>
        <w:t>NoValue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w:t>
      </w:r>
      <w:r>
        <w:rPr>
          <w:b w:val="false"/>
          <w:bCs w:val="false"/>
          <w:i w:val="false"/>
          <w:iCs w:val="false"/>
          <w:spacing w:val="-2"/>
          <w:u w:val="none"/>
        </w:rPr>
        <w:t>het</w:t>
      </w:r>
      <w:r>
        <w:rPr>
          <w:b w:val="false"/>
          <w:bCs w:val="false"/>
          <w:i w:val="false"/>
          <w:iCs w:val="false"/>
          <w:spacing w:val="-2"/>
          <w:u w:val="none"/>
        </w:rPr>
        <w:t xml:space="preserve"> attribute</w:t>
      </w:r>
      <w:r>
        <w:rPr>
          <w:rFonts w:ascii="Courier New" w:hAnsi="Courier New"/>
          <w:b w:val="false"/>
          <w:bCs w:val="false"/>
          <w:i w:val="false"/>
          <w:iCs w:val="false"/>
          <w:spacing w:val="-2"/>
          <w:u w:val="none"/>
        </w:rPr>
        <w:t xml:space="preserve"> </w:t>
      </w:r>
      <w:r>
        <w:rPr>
          <w:rFonts w:ascii="Courier New" w:hAnsi="Courier New"/>
          <w:b w:val="false"/>
          <w:bCs w:val="false"/>
          <w:i w:val="false"/>
          <w:iCs w:val="false"/>
          <w:spacing w:val="-2"/>
          <w:u w:val="none"/>
        </w:rPr>
        <w:t>noValue</w:t>
      </w:r>
      <w:r>
        <w:rPr>
          <w:b w:val="false"/>
          <w:bCs w:val="false"/>
          <w:i w:val="false"/>
          <w:iCs w:val="false"/>
          <w:spacing w:val="-2"/>
          <w:u w:val="none"/>
        </w:rPr>
        <w:t xml:space="preserve"> is toegevoegd.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b w:val="false"/>
          <w:bCs w:val="false"/>
          <w:i w:val="false"/>
          <w:iCs w:val="false"/>
          <w:spacing w:val="-2"/>
          <w:u w:val="none"/>
        </w:rPr>
        <w:t>Een StUF-extraElement mag een datum of tijdstip bevatten. In dat geval word</w:t>
      </w:r>
      <w:r>
        <w:rPr>
          <w:b w:val="false"/>
          <w:bCs w:val="false"/>
          <w:i w:val="false"/>
          <w:iCs w:val="false"/>
          <w:spacing w:val="-2"/>
          <w:u w:val="none"/>
        </w:rPr>
        <w:t>t</w:t>
      </w:r>
      <w:r>
        <w:rPr>
          <w:b w:val="false"/>
          <w:bCs w:val="false"/>
          <w:i w:val="false"/>
          <w:iCs w:val="false"/>
          <w:spacing w:val="-2"/>
          <w:u w:val="none"/>
        </w:rPr>
        <w:t xml:space="preserve"> </w:t>
      </w:r>
      <w:r>
        <w:rPr>
          <w:b w:val="false"/>
          <w:bCs w:val="false"/>
          <w:i w:val="false"/>
          <w:iCs w:val="false"/>
          <w:spacing w:val="-2"/>
          <w:u w:val="none"/>
        </w:rPr>
        <w:t xml:space="preserve">de waarde </w:t>
      </w:r>
      <w:r>
        <w:rPr>
          <w:b w:val="false"/>
          <w:bCs w:val="false"/>
          <w:i w:val="false"/>
          <w:iCs w:val="false"/>
          <w:spacing w:val="-2"/>
          <w:u w:val="none"/>
        </w:rPr>
        <w:t xml:space="preserve">gevuld met de waarde van één van de elementen tijdstip, datum, jaarMaand of jaar conform </w:t>
      </w:r>
      <w:r>
        <w:rPr>
          <w:b w:val="false"/>
          <w:bCs w:val="false"/>
          <w:i w:val="false"/>
          <w:iCs w:val="false"/>
          <w:spacing w:val="-2"/>
          <w:u w:val="none"/>
        </w:rPr>
        <w:t xml:space="preserve">de voorschriften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 xml:space="preserve">. </w:t>
      </w:r>
      <w:r>
        <w:rPr>
          <w:b w:val="false"/>
          <w:bCs w:val="false"/>
          <w:i w:val="false"/>
          <w:iCs w:val="false"/>
          <w:spacing w:val="-2"/>
          <w:u w:val="none"/>
        </w:rPr>
        <w:t>Een eventuele noValue waarde wordt  niet meegegeven in het element leeg, maar binnen het attribute noValue.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3" w:name="__RefHeading__22867_227750952"/>
      <w:bookmarkEnd w:id="23"/>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 xml:space="preserve">attribute </w:t>
      </w:r>
      <w:r>
        <w:rPr>
          <w:rFonts w:eastAsia="Arial" w:cs="Arial" w:ascii="Courier New" w:hAnsi="Courier New"/>
          <w:color w:val="800000"/>
          <w:sz w:val="16"/>
          <w:szCs w:val="16"/>
        </w:rPr>
        <w:t>name=</w:t>
      </w:r>
      <w:r>
        <w:rPr>
          <w:rFonts w:eastAsia="Arial" w:cs="Arial" w:ascii="Courier New" w:hAnsi="Courier New"/>
          <w:color w:val="3333FF"/>
          <w:sz w:val="16"/>
          <w:szCs w:val="16"/>
        </w:rPr>
        <w:t>”</w:t>
      </w:r>
      <w:r>
        <w:rPr>
          <w:rFonts w:eastAsia="Arial" w:cs="Arial" w:ascii="Courier New" w:hAnsi="Courier New"/>
          <w:color w:val="000000"/>
          <w:sz w:val="16"/>
          <w:szCs w:val="16"/>
        </w:rPr>
        <w:t>noValue</w:t>
      </w:r>
      <w:r>
        <w:rPr>
          <w:rFonts w:eastAsia="Arial" w:cs="Arial" w:ascii="Courier New" w:hAnsi="Courier New"/>
          <w:color w:val="3333FF"/>
          <w:sz w:val="16"/>
          <w:szCs w:val="16"/>
        </w:rPr>
        <w:t>”</w:t>
      </w:r>
      <w:r>
        <w:rPr>
          <w:rFonts w:eastAsia="Arial" w:cs="Arial" w:ascii="Courier New" w:hAnsi="Courier New"/>
          <w:color w:val="FF0000"/>
          <w:sz w:val="16"/>
          <w:szCs w:val="16"/>
        </w:rPr>
        <w:t xml:space="preserve"> </w:t>
      </w:r>
      <w:r>
        <w:rPr>
          <w:rFonts w:eastAsia="Arial" w:cs="Arial" w:ascii="Courier New" w:hAnsi="Courier New"/>
          <w:color w:val="FF0000"/>
          <w:sz w:val="16"/>
          <w:szCs w:val="16"/>
        </w:rPr>
        <w:t>type</w:t>
      </w:r>
      <w:r>
        <w:rPr>
          <w:rFonts w:eastAsia="Arial" w:cs="Arial" w:ascii="Courier New" w:hAnsi="Courier New"/>
          <w:color w:val="0000FF"/>
          <w:sz w:val="16"/>
          <w:szCs w:val="16"/>
        </w:rPr>
        <w:t>="</w:t>
      </w:r>
      <w:r>
        <w:rPr>
          <w:rFonts w:eastAsia="Arial" w:cs="Arial" w:ascii="Courier New" w:hAnsi="Courier New"/>
          <w:color w:val="000000"/>
          <w:sz w:val="16"/>
          <w:szCs w:val="16"/>
        </w:rPr>
        <w:t>StUF:</w:t>
      </w:r>
      <w:r>
        <w:rPr>
          <w:rFonts w:eastAsia="Arial" w:cs="Arial" w:ascii="Courier New" w:hAnsi="Courier New"/>
          <w:color w:val="000000"/>
          <w:sz w:val="16"/>
          <w:szCs w:val="16"/>
        </w:rPr>
        <w:t>NoValue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w:t>
      </w:r>
      <w:r>
        <w:rPr>
          <w:rFonts w:eastAsia="Arial" w:cs="Arial" w:ascii="Courier New" w:hAnsi="Courier New"/>
          <w:color w:val="800000"/>
          <w:sz w:val="16"/>
          <w:szCs w:val="16"/>
        </w:rPr>
        <w:t>name=</w:t>
      </w:r>
      <w:r>
        <w:rPr>
          <w:rFonts w:eastAsia="Arial" w:cs="Arial" w:ascii="Courier New" w:hAnsi="Courier New"/>
          <w:color w:val="3333FF"/>
          <w:sz w:val="16"/>
          <w:szCs w:val="16"/>
        </w:rPr>
        <w:t>”</w:t>
      </w:r>
      <w:r>
        <w:rPr>
          <w:rFonts w:eastAsia="Arial" w:cs="Arial" w:ascii="Courier New" w:hAnsi="Courier New"/>
          <w:color w:val="000000"/>
          <w:sz w:val="16"/>
          <w:szCs w:val="16"/>
        </w:rPr>
        <w:t>noValue</w:t>
      </w:r>
      <w:r>
        <w:rPr>
          <w:rFonts w:eastAsia="Arial" w:cs="Arial" w:ascii="Courier New" w:hAnsi="Courier New"/>
          <w:color w:val="3333FF"/>
          <w:sz w:val="16"/>
          <w:szCs w:val="16"/>
        </w:rPr>
        <w:t>”</w:t>
      </w:r>
      <w:r>
        <w:rPr>
          <w:rFonts w:eastAsia="Arial" w:cs="Arial" w:ascii="Courier New" w:hAnsi="Courier New"/>
          <w:color w:val="FF0000"/>
          <w:sz w:val="16"/>
          <w:szCs w:val="16"/>
        </w:rPr>
        <w:t xml:space="preserve"> </w:t>
      </w:r>
      <w:r>
        <w:rPr>
          <w:rFonts w:eastAsia="Arial" w:cs="Arial" w:ascii="Courier New" w:hAnsi="Courier New"/>
          <w:color w:val="FF0000"/>
          <w:sz w:val="16"/>
          <w:szCs w:val="16"/>
        </w:rPr>
        <w:t>type</w:t>
      </w:r>
      <w:r>
        <w:rPr>
          <w:rFonts w:eastAsia="Arial" w:cs="Arial" w:ascii="Courier New" w:hAnsi="Courier New"/>
          <w:color w:val="0000FF"/>
          <w:sz w:val="16"/>
          <w:szCs w:val="16"/>
        </w:rPr>
        <w:t>="</w:t>
      </w:r>
      <w:r>
        <w:rPr>
          <w:rFonts w:eastAsia="Arial" w:cs="Arial" w:ascii="Courier New" w:hAnsi="Courier New"/>
          <w:color w:val="000000"/>
          <w:sz w:val="16"/>
          <w:szCs w:val="16"/>
        </w:rPr>
        <w:t>StUF:</w:t>
      </w:r>
      <w:r>
        <w:rPr>
          <w:rFonts w:eastAsia="Arial" w:cs="Arial" w:ascii="Courier New" w:hAnsi="Courier New"/>
          <w:color w:val="000000"/>
          <w:sz w:val="16"/>
          <w:szCs w:val="16"/>
        </w:rPr>
        <w:t>NoValue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4" w:name="__RefHeading___Toc76626_362222095"/>
      <w:bookmarkEnd w:id="24"/>
      <w:r>
        <w:rPr/>
        <w:t>Datum en tijd</w:t>
      </w:r>
    </w:p>
    <w:p>
      <w:pPr>
        <w:pStyle w:val="Normal"/>
        <w:rPr/>
      </w:pPr>
      <w:r>
        <w:rPr/>
        <w:t xml:space="preserve">Datum en tijd worden in StUF0302 opgenomen zoals voorgeschreven vanuit </w:t>
      </w:r>
      <w:del w:id="10" w:author="Onbekende auteur" w:date="2017-03-06T16:06:00Z">
        <w:r>
          <w:rPr/>
          <w:delText>het project Utrecht</w:delText>
        </w:r>
      </w:del>
      <w:ins w:id="11" w:author="Onbekende auteur" w:date="2017-03-06T16:06:00Z">
        <w:r>
          <w:rPr/>
          <w:t>de Gemeenschappelijk Afspraken Basisregistraties (GAB)</w:t>
        </w:r>
      </w:ins>
      <w:r>
        <w:rPr/>
        <w:t xml:space="preserve">. </w:t>
      </w:r>
      <w:ins w:id="12" w:author="Onbekende auteur" w:date="2017-03-06T16:07:00Z">
        <w:r>
          <w:rPr/>
          <w:t xml:space="preserve">Voor een datum/tijd definieert de StUF-standaard een restriction op </w:t>
        </w:r>
      </w:ins>
      <w:ins w:id="13" w:author="Onbekende auteur" w:date="2017-03-06T16:07:00Z">
        <w:r>
          <w:rPr>
            <w:rFonts w:ascii="Courier New" w:hAnsi="Courier New"/>
          </w:rPr>
          <w:t>xs:dateTime</w:t>
        </w:r>
      </w:ins>
      <w:ins w:id="14" w:author="Onbekende auteur" w:date="2017-03-06T16:07:00Z">
        <w:r>
          <w:rPr/>
          <w:t xml:space="preserve"> die het tijdstip 24:00:00 verbiedt en die de nauwkeur</w:t>
        </w:r>
      </w:ins>
      <w:ins w:id="15" w:author="Onbekende auteur" w:date="2017-03-06T16:08:00Z">
        <w:r>
          <w:rPr/>
          <w:t>igheid van een tijdstip beperkt tot één milliseconde, doordat een tijdstip maar drie cijfers na de decimale punt mag bevatten.</w:t>
        </w:r>
      </w:ins>
      <w:ins w:id="16" w:author="Onbekende auteur" w:date="2017-03-06T16:13:00Z">
        <w:r>
          <w:rPr/>
          <w:t xml:space="preserve"> Het gebruik van de tijdzone is optioneel. Als de tijdzone ontbreekt, dan is de tijdzone de tijdzone voor Nederland</w:t>
        </w:r>
      </w:ins>
      <w:ins w:id="17" w:author="Onbekende auteur" w:date="2017-03-06T18:32:00Z">
        <w:r>
          <w:rPr/>
          <w:t>,</w:t>
        </w:r>
      </w:ins>
      <w:ins w:id="18" w:author="Onbekende auteur" w:date="2017-03-06T16:14:00Z">
        <w:r>
          <w:rPr/>
          <w:t xml:space="preserve"> zoals die op dat tijdstip gold (als de zomertijd geldt dus UTC+2 en al</w:t>
        </w:r>
      </w:ins>
      <w:ins w:id="19" w:author="Onbekende auteur" w:date="2017-03-06T16:15:00Z">
        <w:r>
          <w:rPr/>
          <w:t xml:space="preserve">s de wintertijd geldt dus UTC+1). Voor het uur overlap bij het terugzetten van de klok van zomertijd naar wintertijd is de tijd UTC+2. Het tijdvak </w:t>
        </w:r>
      </w:ins>
      <w:ins w:id="20" w:author="Onbekende auteur" w:date="2017-03-06T18:31:00Z">
        <w:r>
          <w:rPr/>
          <w:t xml:space="preserve">03:00 - 04:00 UTC+2 kan </w:t>
        </w:r>
      </w:ins>
      <w:ins w:id="21" w:author="Onbekende auteur" w:date="2017-03-06T18:31:00Z">
        <w:r>
          <w:rPr/>
          <w:t xml:space="preserve">hierdoor </w:t>
        </w:r>
      </w:ins>
      <w:ins w:id="22" w:author="Onbekende auteur" w:date="2017-03-06T18:31:00Z">
        <w:r>
          <w:rPr/>
          <w:t xml:space="preserve">alleen gespecificeerd worden door het expliciet opnemen van een tijdzone. </w:t>
        </w:r>
      </w:ins>
      <w:ins w:id="23" w:author="Onbekende auteur" w:date="2017-03-06T16:15:00Z">
        <w:r>
          <w:rPr/>
          <w:t xml:space="preserve"> Deze keuze is gemaakt, omdat veel systemen die StUF gebruiken nooit een tijdzone hebben geregistreerd</w:t>
        </w:r>
      </w:ins>
      <w:ins w:id="24" w:author="Onbekende auteur" w:date="2017-03-06T16:16:00Z">
        <w:r>
          <w:rPr/>
          <w:t>.</w:t>
        </w:r>
      </w:ins>
      <w:ins w:id="25" w:author="Onbekende auteur" w:date="2017-03-06T18:32:00Z">
        <w:r>
          <w:rPr/>
          <w:t xml:space="preserve"> Deze keuze waarborgt daarnaast de volgordelijkheid van de berichten.</w:t>
        </w:r>
      </w:ins>
    </w:p>
    <w:p>
      <w:pPr>
        <w:pStyle w:val="Normal"/>
        <w:rPr/>
      </w:pPr>
      <w:ins w:id="26" w:author="Onbekende auteur" w:date="2017-03-06T16:10:00Z">
        <w:r>
          <w:rPr/>
        </w:r>
      </w:ins>
    </w:p>
    <w:p>
      <w:pPr>
        <w:pStyle w:val="Normal"/>
        <w:rPr/>
      </w:pPr>
      <w:ins w:id="27" w:author="Onbekende auteur" w:date="2017-03-06T16:10:00Z">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ins>
      <w:ins w:id="28" w:author="Onbekende auteur" w:date="2017-03-06T16:10:00Z">
        <w:bookmarkStart w:id="25" w:name="__DdeLink__31562_1131156099"/>
        <w:r>
          <w:rPr>
            <w:rFonts w:ascii="Courier New" w:hAnsi="Courier New"/>
          </w:rPr>
          <w:t>DatumMogelijkOnvolledig-</w:t>
        </w:r>
      </w:ins>
      <w:ins w:id="29" w:author="Onbekende auteur" w:date="2017-03-06T16:10:00Z">
        <w:r>
          <w:rPr>
            <w:rFonts w:ascii="Courier New" w:hAnsi="Courier New"/>
          </w:rPr>
          <w:t>e</w:t>
        </w:r>
      </w:ins>
      <w:ins w:id="30" w:author="Onbekende auteur" w:date="2017-03-06T16:10:00Z">
        <w:r>
          <w:rPr/>
          <w:t xml:space="preserve">, </w:t>
        </w:r>
      </w:ins>
      <w:ins w:id="31" w:author="Onbekende auteur" w:date="2017-03-06T16:10:00Z">
        <w:r>
          <w:rPr>
            <w:rFonts w:ascii="Courier New" w:hAnsi="Courier New"/>
          </w:rPr>
          <w:t>DatumMogelijkOnvolledig</w:t>
        </w:r>
      </w:ins>
      <w:ins w:id="32" w:author="Onbekende auteur" w:date="2017-03-06T16:10:00Z">
        <w:bookmarkEnd w:id="25"/>
        <w:r>
          <w:rPr>
            <w:rFonts w:ascii="Courier New" w:hAnsi="Courier New"/>
          </w:rPr>
          <w:t>-</w:t>
        </w:r>
      </w:ins>
      <w:ins w:id="33" w:author="Onbekende auteur" w:date="2017-03-06T16:10:00Z">
        <w:r>
          <w:rPr>
            <w:rFonts w:ascii="Courier New" w:hAnsi="Courier New"/>
          </w:rPr>
          <w:t>r</w:t>
        </w:r>
      </w:ins>
      <w:ins w:id="34" w:author="Onbekende auteur" w:date="2017-03-06T16:10:00Z">
        <w:r>
          <w:rPr/>
          <w:t xml:space="preserve">, </w:t>
        </w:r>
      </w:ins>
      <w:ins w:id="35" w:author="Onbekende auteur" w:date="2017-03-06T16:10:00Z">
        <w:r>
          <w:rPr>
            <w:rFonts w:ascii="Courier New" w:hAnsi="Courier New"/>
          </w:rPr>
          <w:t>TijdstipMogelijkOnvolledig-</w:t>
        </w:r>
      </w:ins>
      <w:ins w:id="36" w:author="Onbekende auteur" w:date="2017-03-06T16:10:00Z">
        <w:r>
          <w:rPr>
            <w:rFonts w:ascii="Courier New" w:hAnsi="Courier New"/>
          </w:rPr>
          <w:t>e</w:t>
        </w:r>
      </w:ins>
      <w:ins w:id="37" w:author="Onbekende auteur" w:date="2017-03-06T16:10:00Z">
        <w:r>
          <w:rPr/>
          <w:t xml:space="preserve"> en </w:t>
        </w:r>
      </w:ins>
      <w:ins w:id="38" w:author="Onbekende auteur" w:date="2017-03-06T16:10:00Z">
        <w:r>
          <w:rPr>
            <w:rFonts w:ascii="Courier New" w:hAnsi="Courier New"/>
          </w:rPr>
          <w:t>TijdstipMogelijkOnvolledig-</w:t>
        </w:r>
      </w:ins>
      <w:ins w:id="39" w:author="Onbekende auteur" w:date="2017-03-06T16:10:00Z">
        <w:r>
          <w:rPr>
            <w:rFonts w:ascii="Courier New" w:hAnsi="Courier New"/>
          </w:rPr>
          <w:t>r</w:t>
        </w:r>
      </w:ins>
      <w:ins w:id="40" w:author="Onbekende auteur" w:date="2017-03-06T16:10:00Z">
        <w:r>
          <w:rPr/>
          <w:t xml:space="preserve"> gedefinieerd en gebruikt binnen de elementdefinities voor </w:t>
        </w:r>
      </w:ins>
      <w:ins w:id="41" w:author="Onbekende auteur" w:date="2017-03-06T16:10:00Z">
        <w:r>
          <w:rPr>
            <w:rFonts w:ascii="Courier New" w:hAnsi="Courier New"/>
          </w:rPr>
          <w:t>tijdvakGeldigheid</w:t>
        </w:r>
      </w:ins>
      <w:ins w:id="42" w:author="Onbekende auteur" w:date="2017-03-06T16:10:00Z">
        <w:r>
          <w:rPr/>
          <w:t xml:space="preserve">, </w:t>
        </w:r>
      </w:ins>
      <w:ins w:id="43" w:author="Onbekende auteur" w:date="2017-03-06T16:10:00Z">
        <w:r>
          <w:rPr>
            <w:rFonts w:ascii="Courier New" w:hAnsi="Courier New"/>
          </w:rPr>
          <w:t>tijdvakObject</w:t>
        </w:r>
      </w:ins>
      <w:ins w:id="44" w:author="Onbekende auteur" w:date="2017-03-06T16:10:00Z">
        <w:r>
          <w:rPr/>
          <w:t xml:space="preserve"> en </w:t>
        </w:r>
      </w:ins>
      <w:ins w:id="45" w:author="Onbekende auteur" w:date="2017-03-06T16:10:00Z">
        <w:r>
          <w:rPr>
            <w:rFonts w:ascii="Courier New" w:hAnsi="Courier New"/>
          </w:rPr>
          <w:t>tijdvakRelatie</w:t>
        </w:r>
      </w:ins>
      <w:ins w:id="46" w:author="Onbekende auteur" w:date="2017-03-06T16:10:00Z">
        <w:r>
          <w:rPr/>
          <w:t xml:space="preserve">. </w:t>
        </w:r>
      </w:ins>
    </w:p>
    <w:p>
      <w:pPr>
        <w:pStyle w:val="Normal"/>
        <w:rPr/>
      </w:pPr>
      <w:ins w:id="47" w:author="Onbekende auteur" w:date="2017-03-06T16:10:00Z">
        <w:r>
          <w:rPr/>
        </w:r>
      </w:ins>
    </w:p>
    <w:p>
      <w:pPr>
        <w:pStyle w:val="Normal"/>
        <w:rPr/>
      </w:pPr>
      <w:ins w:id="48" w:author="Onbekende auteur" w:date="2017-03-06T16:10:00Z">
        <w:r>
          <w:rPr/>
          <w:t xml:space="preserve">Omdat de complexTypes </w:t>
        </w:r>
      </w:ins>
      <w:ins w:id="49" w:author="Onbekende auteur" w:date="2017-03-06T16:10:00Z">
        <w:bookmarkStart w:id="26" w:name="__DdeLink__31564_1131156099"/>
        <w:r>
          <w:rPr>
            <w:rFonts w:ascii="Courier New" w:hAnsi="Courier New"/>
          </w:rPr>
          <w:t>DatumMogelijkOnvolledig-</w:t>
        </w:r>
      </w:ins>
      <w:ins w:id="50" w:author="Onbekende auteur" w:date="2017-03-06T16:10:00Z">
        <w:r>
          <w:rPr>
            <w:rFonts w:ascii="Courier New" w:hAnsi="Courier New"/>
          </w:rPr>
          <w:t>e</w:t>
        </w:r>
      </w:ins>
      <w:ins w:id="51" w:author="Onbekende auteur" w:date="2017-03-06T16:10:00Z">
        <w:r>
          <w:rPr/>
          <w:t xml:space="preserve"> of </w:t>
        </w:r>
      </w:ins>
      <w:ins w:id="52" w:author="Onbekende auteur" w:date="2017-03-06T16:10:00Z">
        <w:r>
          <w:rPr>
            <w:rFonts w:ascii="Courier New" w:hAnsi="Courier New"/>
          </w:rPr>
          <w:t>TijdstipMogelijkOnvolledig</w:t>
        </w:r>
      </w:ins>
      <w:ins w:id="53" w:author="Onbekende auteur" w:date="2017-03-06T16:10:00Z">
        <w:bookmarkEnd w:id="26"/>
        <w:r>
          <w:rPr>
            <w:rFonts w:ascii="Courier New" w:hAnsi="Courier New"/>
          </w:rPr>
          <w:t>-</w:t>
        </w:r>
      </w:ins>
      <w:ins w:id="54" w:author="Onbekende auteur" w:date="2017-03-06T16:10:00Z">
        <w:r>
          <w:rPr>
            <w:rFonts w:ascii="Courier New" w:hAnsi="Courier New"/>
          </w:rPr>
          <w:t>e</w:t>
        </w:r>
      </w:ins>
      <w:ins w:id="55" w:author="Onbekende auteur" w:date="2017-03-06T16:10:00Z">
        <w:r>
          <w:rPr/>
          <w:t xml:space="preserve"> het attribute </w:t>
        </w:r>
      </w:ins>
      <w:ins w:id="56" w:author="Onbekende auteur" w:date="2017-03-06T16:10:00Z">
        <w:r>
          <w:rPr>
            <w:rFonts w:ascii="Courier New" w:hAnsi="Courier New"/>
          </w:rPr>
          <w:t>noValue</w:t>
        </w:r>
      </w:ins>
      <w:ins w:id="57" w:author="Onbekende auteur" w:date="2017-03-06T16:10:00Z">
        <w:r>
          <w:rPr/>
          <w:t xml:space="preserve"> bevatten, kan het onbekend zijn van het jaar gespecificeerd worden door een element met één van deze complexTypes op te  nemen met </w:t>
        </w:r>
      </w:ins>
      <w:ins w:id="58" w:author="Onbekende auteur" w:date="2017-03-06T16:10:00Z">
        <w:r>
          <w:rPr>
            <w:rFonts w:ascii="Courier New" w:hAnsi="Courier New"/>
          </w:rPr>
          <w:t>noValue=”waardeBestaat”</w:t>
        </w:r>
      </w:ins>
      <w:ins w:id="59" w:author="Onbekende auteur" w:date="2017-03-06T16:10:00Z">
        <w:r>
          <w:rPr/>
          <w:t xml:space="preserve">. De complexTypes </w:t>
        </w:r>
      </w:ins>
      <w:ins w:id="60" w:author="Onbekende auteur" w:date="2017-03-06T16:10:00Z">
        <w:r>
          <w:rPr>
            <w:rFonts w:ascii="Courier New" w:hAnsi="Courier New"/>
          </w:rPr>
          <w:t>DatumMogelijkOnvolledig-</w:t>
        </w:r>
      </w:ins>
      <w:ins w:id="61" w:author="Onbekende auteur" w:date="2017-03-06T16:10:00Z">
        <w:r>
          <w:rPr>
            <w:rFonts w:ascii="Courier New" w:hAnsi="Courier New"/>
          </w:rPr>
          <w:t>e</w:t>
        </w:r>
      </w:ins>
      <w:ins w:id="62" w:author="Onbekende auteur" w:date="2017-03-06T16:10:00Z">
        <w:r>
          <w:rPr/>
          <w:t xml:space="preserve"> of </w:t>
        </w:r>
      </w:ins>
      <w:ins w:id="63" w:author="Onbekende auteur" w:date="2017-03-06T16:10:00Z">
        <w:r>
          <w:rPr>
            <w:rFonts w:ascii="Courier New" w:hAnsi="Courier New"/>
          </w:rPr>
          <w:t>TijdstipMogelijkOnvolledig-</w:t>
        </w:r>
      </w:ins>
      <w:ins w:id="64" w:author="Onbekende auteur" w:date="2017-03-06T16:10:00Z">
        <w:r>
          <w:rPr>
            <w:rFonts w:ascii="Courier New" w:hAnsi="Courier New"/>
          </w:rPr>
          <w:t>e</w:t>
        </w:r>
      </w:ins>
      <w:ins w:id="65" w:author="Onbekende auteur" w:date="2017-03-06T16:10:00Z">
        <w:r>
          <w:rPr/>
          <w:t xml:space="preserve"> mogen alleen gebruikt worden als de datum of datum/tijd daadwerkelijk onvolledig mag zijn.</w:t>
        </w:r>
      </w:ins>
    </w:p>
    <w:p>
      <w:pPr>
        <w:pStyle w:val="Normal"/>
        <w:rPr/>
      </w:pPr>
      <w:ins w:id="66" w:author="Onbekende auteur" w:date="2017-03-06T16:10:00Z">
        <w:r>
          <w:rPr/>
        </w:r>
      </w:ins>
    </w:p>
    <w:p>
      <w:pPr>
        <w:pStyle w:val="Normal"/>
        <w:rPr/>
      </w:pPr>
      <w:r>
        <w:rPr/>
        <w:t xml:space="preserve">Een element waarin de datum of datum/tijd </w:t>
      </w:r>
      <w:del w:id="67" w:author="Onbekende auteur" w:date="2017-03-06T16:17:00Z">
        <w:r>
          <w:rPr/>
          <w:delText>een geldige waarde moet</w:delText>
        </w:r>
      </w:del>
      <w:ins w:id="68" w:author="Onbekende auteur" w:date="2017-03-06T16:17:00Z">
        <w:r>
          <w:rPr/>
          <w:t>geen onvolledige waarde</w:t>
        </w:r>
      </w:ins>
      <w:r>
        <w:rPr/>
        <w:t xml:space="preserve"> bevatten, wordt altijd opgenomen met als </w:t>
      </w:r>
      <w:del w:id="69" w:author="Onbekende auteur" w:date="2017-03-06T16:11:00Z">
        <w:r>
          <w:rPr/>
          <w:delText xml:space="preserve">simpleType </w:delText>
        </w:r>
      </w:del>
      <w:del w:id="70" w:author="Onbekende auteur" w:date="2017-03-06T16:11:00Z">
        <w:r>
          <w:rPr>
            <w:rFonts w:ascii="Courier New" w:hAnsi="Courier New"/>
          </w:rPr>
          <w:delText>xs:date</w:delText>
        </w:r>
      </w:del>
      <w:del w:id="71" w:author="Onbekende auteur" w:date="2017-03-06T16:11:00Z">
        <w:r>
          <w:rPr/>
          <w:delText xml:space="preserve"> of </w:delText>
        </w:r>
      </w:del>
      <w:del w:id="72" w:author="Onbekende auteur" w:date="2017-03-06T16:11:00Z">
        <w:r>
          <w:rPr>
            <w:rFonts w:ascii="Courier New" w:hAnsi="Courier New"/>
          </w:rPr>
          <w:delText>xs:dateTime</w:delText>
        </w:r>
      </w:del>
      <w:del w:id="73" w:author="Onbekende auteur" w:date="2017-03-06T16:11:00Z">
        <w:r>
          <w:rPr/>
          <w:delText xml:space="preserve"> of met een </w:delText>
        </w:r>
      </w:del>
      <w:r>
        <w:rPr/>
        <w:t xml:space="preserve">complexType </w:t>
      </w:r>
      <w:ins w:id="74" w:author="Onbekende auteur" w:date="2017-03-06T16:11:00Z">
        <w:r>
          <w:rPr/>
          <w:t>Datum-e, Datum-r respectievelijk Tijdstip-e en Tijd</w:t>
        </w:r>
      </w:ins>
      <w:ins w:id="75" w:author="Onbekende auteur" w:date="2017-03-06T16:12:00Z">
        <w:r>
          <w:rPr/>
          <w:t xml:space="preserve">stip-r. </w:t>
        </w:r>
      </w:ins>
      <w:del w:id="76" w:author="Onbekende auteur" w:date="2017-03-06T16:12:00Z">
        <w:r>
          <w:rPr/>
          <w:delText xml:space="preserve">gebaseerd op de simpleTypes </w:delText>
        </w:r>
      </w:del>
      <w:del w:id="77" w:author="Onbekende auteur" w:date="2017-03-06T16:12:00Z">
        <w:r>
          <w:rPr>
            <w:rFonts w:ascii="Courier New" w:hAnsi="Courier New"/>
          </w:rPr>
          <w:delText>xs:date</w:delText>
        </w:r>
      </w:del>
      <w:del w:id="78" w:author="Onbekende auteur" w:date="2017-03-06T16:12:00Z">
        <w:r>
          <w:rPr/>
          <w:delText xml:space="preserve"> of </w:delText>
        </w:r>
      </w:del>
      <w:del w:id="79" w:author="Onbekende auteur" w:date="2017-03-06T16:12:00Z">
        <w:r>
          <w:rPr>
            <w:rFonts w:ascii="Courier New" w:hAnsi="Courier New"/>
          </w:rPr>
          <w:delText>xs:dateTime</w:delText>
        </w:r>
      </w:del>
      <w:del w:id="80" w:author="Onbekende auteur" w:date="2017-03-06T16:12:00Z">
        <w:r>
          <w:rPr/>
          <w:delText xml:space="preserve"> (de definities van XML Schema voor een datum of voor datum/tijd).</w:delText>
        </w:r>
      </w:del>
      <w:ins w:id="81" w:author="Onbekende auteur" w:date="2017-03-06T16:12:00Z">
        <w:r>
          <w:rPr/>
          <w:t>Deze complexTypes zijn restrictions van TijdstipMogelijkOnvolledig-e.</w:t>
        </w:r>
      </w:ins>
      <w:r>
        <w:rPr/>
        <w:t xml:space="preserve"> </w:t>
      </w:r>
      <w:del w:id="82" w:author="Onbekende auteur" w:date="2017-03-06T16:13:00Z">
        <w:r>
          <w:rPr/>
          <w:delText>Het gebruik van de tijdzone is optioneel. Als de tijdzone ontbreekt, dan wordt uitgegaan van de tijdzone voor Nederland.</w:delText>
        </w:r>
      </w:del>
      <w:r>
        <w:rPr/>
        <w:t xml:space="preserve"> </w:t>
      </w:r>
      <w:del w:id="83" w:author="Onbekende auteur" w:date="2017-03-06T16:13:00Z">
        <w:r>
          <w:rPr/>
          <w:delText xml:space="preserve">Om ook te kunnen werken met </w:delText>
        </w:r>
      </w:del>
      <w:del w:id="84" w:author="Onbekende auteur" w:date="2017-03-06T16:13:00Z">
        <w:r>
          <w:rPr/>
          <w:delText xml:space="preserve">het attribute </w:delText>
        </w:r>
      </w:del>
      <w:del w:id="85" w:author="Onbekende auteur" w:date="2017-03-06T16:13:00Z">
        <w:r>
          <w:rPr>
            <w:rFonts w:ascii="Courier New" w:hAnsi="Courier New"/>
          </w:rPr>
          <w:delText>noValue</w:delText>
        </w:r>
      </w:del>
      <w:del w:id="86" w:author="Onbekende auteur" w:date="2017-03-06T16:13:00Z">
        <w:r>
          <w:rPr/>
          <w:delText xml:space="preserve"> zijn ook de complexTypes StUF:Datum-e en StUF:Tijdstip-e gedefinieerd als extensions die het attribute </w:delText>
        </w:r>
      </w:del>
      <w:del w:id="87" w:author="Onbekende auteur" w:date="2017-03-06T16:13:00Z">
        <w:r>
          <w:rPr>
            <w:rFonts w:ascii="Courier New" w:hAnsi="Courier New"/>
          </w:rPr>
          <w:delText>noValue</w:delText>
        </w:r>
      </w:del>
      <w:del w:id="88" w:author="Onbekende auteur" w:date="2017-03-06T16:13:00Z">
        <w:r>
          <w:rPr/>
          <w:delText xml:space="preserve"> toevoegen aan </w:delText>
        </w:r>
      </w:del>
      <w:del w:id="89" w:author="Onbekende auteur" w:date="2017-03-06T16:13:00Z">
        <w:r>
          <w:rPr>
            <w:rFonts w:ascii="Courier New" w:hAnsi="Courier New"/>
          </w:rPr>
          <w:delText>xs:date</w:delText>
        </w:r>
      </w:del>
      <w:del w:id="90" w:author="Onbekende auteur" w:date="2017-03-06T16:13:00Z">
        <w:r>
          <w:rPr/>
          <w:delText xml:space="preserve"> en </w:delText>
        </w:r>
      </w:del>
      <w:del w:id="91" w:author="Onbekende auteur" w:date="2017-03-06T16:13:00Z">
        <w:r>
          <w:rPr>
            <w:rFonts w:ascii="Courier New" w:hAnsi="Courier New"/>
          </w:rPr>
          <w:delText>StUF</w:delText>
        </w:r>
      </w:del>
      <w:del w:id="92" w:author="Onbekende auteur" w:date="2017-03-06T16:13:00Z">
        <w:r>
          <w:rPr>
            <w:rFonts w:ascii="Courier New" w:hAnsi="Courier New"/>
          </w:rPr>
          <w:delText>:dateTime</w:delText>
        </w:r>
      </w:del>
      <w:del w:id="93" w:author="Onbekende auteur" w:date="2017-03-06T16:13:00Z">
        <w:r>
          <w:rPr/>
          <w:delText>.</w:delText>
        </w:r>
      </w:del>
    </w:p>
    <w:p>
      <w:pPr>
        <w:pStyle w:val="Normal"/>
        <w:rPr/>
      </w:pPr>
      <w:r>
        <w:rPr/>
      </w:r>
    </w:p>
    <w:p>
      <w:pPr>
        <w:pStyle w:val="Normal"/>
        <w:rPr/>
      </w:pPr>
      <w:del w:id="94" w:author="Onbekende auteur" w:date="2017-03-06T16:10:00Z">
        <w:r>
          <w:rPr/>
          <w:delTex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delText>
        </w:r>
      </w:del>
      <w:del w:id="95" w:author="Onbekende auteur" w:date="2017-03-06T16:10:00Z">
        <w:bookmarkStart w:id="27" w:name="__DdeLink__31562_113115609911111111111111111111111111111"/>
        <w:r>
          <w:rPr>
            <w:rFonts w:ascii="Courier New" w:hAnsi="Courier New"/>
          </w:rPr>
          <w:delText>DatumMogelijkOnvolledig-</w:delText>
        </w:r>
      </w:del>
      <w:del w:id="96" w:author="Onbekende auteur" w:date="2017-03-06T16:10:00Z">
        <w:r>
          <w:rPr>
            <w:rFonts w:ascii="Courier New" w:hAnsi="Courier New"/>
          </w:rPr>
          <w:delText>e</w:delText>
        </w:r>
      </w:del>
      <w:del w:id="97" w:author="Onbekende auteur" w:date="2017-03-06T16:10:00Z">
        <w:r>
          <w:rPr/>
          <w:delText xml:space="preserve">, </w:delText>
        </w:r>
      </w:del>
      <w:del w:id="98" w:author="Onbekende auteur" w:date="2017-03-06T16:10:00Z">
        <w:r>
          <w:rPr>
            <w:rFonts w:ascii="Courier New" w:hAnsi="Courier New"/>
          </w:rPr>
          <w:delText>DatumMogelijkOnvolledig</w:delText>
        </w:r>
      </w:del>
      <w:del w:id="99" w:author="Onbekende auteur" w:date="2017-03-06T16:10:00Z">
        <w:bookmarkEnd w:id="27"/>
        <w:r>
          <w:rPr>
            <w:rFonts w:ascii="Courier New" w:hAnsi="Courier New"/>
          </w:rPr>
          <w:delText>-</w:delText>
        </w:r>
      </w:del>
      <w:del w:id="100" w:author="Onbekende auteur" w:date="2017-03-06T16:10:00Z">
        <w:r>
          <w:rPr>
            <w:rFonts w:ascii="Courier New" w:hAnsi="Courier New"/>
          </w:rPr>
          <w:delText>r</w:delText>
        </w:r>
      </w:del>
      <w:del w:id="101" w:author="Onbekende auteur" w:date="2017-03-06T16:10:00Z">
        <w:r>
          <w:rPr/>
          <w:delText xml:space="preserve">, </w:delText>
        </w:r>
      </w:del>
      <w:del w:id="102" w:author="Onbekende auteur" w:date="2017-03-06T16:10:00Z">
        <w:r>
          <w:rPr>
            <w:rFonts w:ascii="Courier New" w:hAnsi="Courier New"/>
          </w:rPr>
          <w:delText>TijdstipMogelijkOnvolledig-</w:delText>
        </w:r>
      </w:del>
      <w:del w:id="103" w:author="Onbekende auteur" w:date="2017-03-06T16:10:00Z">
        <w:r>
          <w:rPr>
            <w:rFonts w:ascii="Courier New" w:hAnsi="Courier New"/>
          </w:rPr>
          <w:delText>e</w:delText>
        </w:r>
      </w:del>
      <w:del w:id="104" w:author="Onbekende auteur" w:date="2017-03-06T16:10:00Z">
        <w:r>
          <w:rPr/>
          <w:delText xml:space="preserve"> en </w:delText>
        </w:r>
      </w:del>
      <w:del w:id="105" w:author="Onbekende auteur" w:date="2017-03-06T16:10:00Z">
        <w:r>
          <w:rPr>
            <w:rFonts w:ascii="Courier New" w:hAnsi="Courier New"/>
          </w:rPr>
          <w:delText>TijdstipMogelijkOnvolledig-</w:delText>
        </w:r>
      </w:del>
      <w:del w:id="106" w:author="Onbekende auteur" w:date="2017-03-06T16:10:00Z">
        <w:r>
          <w:rPr>
            <w:rFonts w:ascii="Courier New" w:hAnsi="Courier New"/>
          </w:rPr>
          <w:delText>r</w:delText>
        </w:r>
      </w:del>
      <w:del w:id="107" w:author="Onbekende auteur" w:date="2017-03-06T16:10:00Z">
        <w:r>
          <w:rPr/>
          <w:delText xml:space="preserve"> gedefinieerd en gebruikt binnen de elementdefinities voor </w:delText>
        </w:r>
      </w:del>
      <w:del w:id="108" w:author="Onbekende auteur" w:date="2017-03-06T16:10:00Z">
        <w:r>
          <w:rPr>
            <w:rFonts w:ascii="Courier New" w:hAnsi="Courier New"/>
          </w:rPr>
          <w:delText>tijdvakGeldigheid</w:delText>
        </w:r>
      </w:del>
      <w:del w:id="109" w:author="Onbekende auteur" w:date="2017-03-06T16:10:00Z">
        <w:r>
          <w:rPr/>
          <w:delText xml:space="preserve">, </w:delText>
        </w:r>
      </w:del>
      <w:del w:id="110" w:author="Onbekende auteur" w:date="2017-03-06T16:10:00Z">
        <w:r>
          <w:rPr>
            <w:rFonts w:ascii="Courier New" w:hAnsi="Courier New"/>
          </w:rPr>
          <w:delText>tijdvakObject</w:delText>
        </w:r>
      </w:del>
      <w:del w:id="111" w:author="Onbekende auteur" w:date="2017-03-06T16:10:00Z">
        <w:r>
          <w:rPr/>
          <w:delText xml:space="preserve"> en </w:delText>
        </w:r>
      </w:del>
      <w:del w:id="112" w:author="Onbekende auteur" w:date="2017-03-06T16:10:00Z">
        <w:r>
          <w:rPr>
            <w:rFonts w:ascii="Courier New" w:hAnsi="Courier New"/>
          </w:rPr>
          <w:delText>tijdvakRelatie</w:delText>
        </w:r>
      </w:del>
      <w:del w:id="113" w:author="Onbekende auteur" w:date="2017-03-06T16:10:00Z">
        <w:r>
          <w:rPr/>
          <w:delText xml:space="preserve">. </w:delText>
        </w:r>
      </w:del>
    </w:p>
    <w:p>
      <w:pPr>
        <w:pStyle w:val="Normal"/>
        <w:rPr/>
      </w:pPr>
      <w:del w:id="114" w:author="Onbekende auteur" w:date="2017-03-06T16:10:00Z">
        <w:r>
          <w:rPr/>
        </w:r>
      </w:del>
    </w:p>
    <w:p>
      <w:pPr>
        <w:pStyle w:val="Normal"/>
        <w:rPr/>
      </w:pPr>
      <w:del w:id="115" w:author="Onbekende auteur" w:date="2017-03-06T16:10:00Z">
        <w:r>
          <w:rPr/>
          <w:delText xml:space="preserve">Omdat de complexTypes </w:delText>
        </w:r>
      </w:del>
      <w:del w:id="116" w:author="Onbekende auteur" w:date="2017-03-06T16:10:00Z">
        <w:bookmarkStart w:id="28" w:name="__DdeLink__31564_113115609911111111111111111111111111111"/>
        <w:r>
          <w:rPr>
            <w:rFonts w:ascii="Courier New" w:hAnsi="Courier New"/>
          </w:rPr>
          <w:delText>DatumMogelijkOnvolledig-</w:delText>
        </w:r>
      </w:del>
      <w:del w:id="117" w:author="Onbekende auteur" w:date="2017-03-06T16:10:00Z">
        <w:r>
          <w:rPr>
            <w:rFonts w:ascii="Courier New" w:hAnsi="Courier New"/>
          </w:rPr>
          <w:delText>e</w:delText>
        </w:r>
      </w:del>
      <w:del w:id="118" w:author="Onbekende auteur" w:date="2017-03-06T16:10:00Z">
        <w:r>
          <w:rPr/>
          <w:delText xml:space="preserve"> of </w:delText>
        </w:r>
      </w:del>
      <w:del w:id="119" w:author="Onbekende auteur" w:date="2017-03-06T16:10:00Z">
        <w:r>
          <w:rPr>
            <w:rFonts w:ascii="Courier New" w:hAnsi="Courier New"/>
          </w:rPr>
          <w:delText>TijdstipMogelijkOnvolledig</w:delText>
        </w:r>
      </w:del>
      <w:del w:id="120" w:author="Onbekende auteur" w:date="2017-03-06T16:10:00Z">
        <w:bookmarkEnd w:id="28"/>
        <w:r>
          <w:rPr>
            <w:rFonts w:ascii="Courier New" w:hAnsi="Courier New"/>
          </w:rPr>
          <w:delText>-</w:delText>
        </w:r>
      </w:del>
      <w:del w:id="121" w:author="Onbekende auteur" w:date="2017-03-06T16:10:00Z">
        <w:r>
          <w:rPr>
            <w:rFonts w:ascii="Courier New" w:hAnsi="Courier New"/>
          </w:rPr>
          <w:delText>e</w:delText>
        </w:r>
      </w:del>
      <w:del w:id="122" w:author="Onbekende auteur" w:date="2017-03-06T16:10:00Z">
        <w:r>
          <w:rPr/>
          <w:delText xml:space="preserve"> het attribute </w:delText>
        </w:r>
      </w:del>
      <w:del w:id="123" w:author="Onbekende auteur" w:date="2017-03-06T16:10:00Z">
        <w:r>
          <w:rPr>
            <w:rFonts w:ascii="Courier New" w:hAnsi="Courier New"/>
          </w:rPr>
          <w:delText>noValue</w:delText>
        </w:r>
      </w:del>
      <w:del w:id="124" w:author="Onbekende auteur" w:date="2017-03-06T16:10:00Z">
        <w:r>
          <w:rPr/>
          <w:delText xml:space="preserve"> bevatten, kan het onbekend zijn van het jaar gespecificeerd worden door een element met één van deze complexTypes op te  nemen met </w:delText>
        </w:r>
      </w:del>
      <w:del w:id="125" w:author="Onbekende auteur" w:date="2017-03-06T16:10:00Z">
        <w:r>
          <w:rPr>
            <w:rFonts w:ascii="Courier New" w:hAnsi="Courier New"/>
          </w:rPr>
          <w:delText>xsi:nil=”true”</w:delText>
        </w:r>
      </w:del>
      <w:del w:id="126" w:author="Onbekende auteur" w:date="2017-03-06T16:10:00Z">
        <w:r>
          <w:rPr/>
          <w:delText xml:space="preserve"> en </w:delText>
        </w:r>
      </w:del>
      <w:del w:id="127" w:author="Onbekende auteur" w:date="2017-03-06T16:10:00Z">
        <w:r>
          <w:rPr>
            <w:rFonts w:ascii="Courier New" w:hAnsi="Courier New"/>
          </w:rPr>
          <w:delText>noValue=”waardeBestaat”</w:delText>
        </w:r>
      </w:del>
      <w:del w:id="128" w:author="Onbekende auteur" w:date="2017-03-06T16:10:00Z">
        <w:r>
          <w:rPr/>
          <w:delText>.</w:delText>
        </w:r>
      </w:del>
    </w:p>
    <w:p>
      <w:pPr>
        <w:pStyle w:val="Normal"/>
        <w:rPr/>
      </w:pPr>
      <w:del w:id="129" w:author="Onbekende auteur" w:date="2017-03-06T16:10:00Z">
        <w:r>
          <w:rPr/>
        </w:r>
      </w:del>
    </w:p>
    <w:p>
      <w:pPr>
        <w:pStyle w:val="Normal"/>
        <w:rPr/>
      </w:pPr>
      <w:del w:id="130" w:author="Onbekende auteur" w:date="2017-03-06T16:10:00Z">
        <w:r>
          <w:rPr/>
          <w:delText xml:space="preserve">De complexTypes </w:delText>
        </w:r>
      </w:del>
      <w:del w:id="131" w:author="Onbekende auteur" w:date="2017-03-06T16:10:00Z">
        <w:r>
          <w:rPr>
            <w:rFonts w:ascii="Courier New" w:hAnsi="Courier New"/>
          </w:rPr>
          <w:delText>DatumMogelijkOnvolledig-</w:delText>
        </w:r>
      </w:del>
      <w:del w:id="132" w:author="Onbekende auteur" w:date="2017-03-06T16:10:00Z">
        <w:r>
          <w:rPr>
            <w:rFonts w:ascii="Courier New" w:hAnsi="Courier New"/>
          </w:rPr>
          <w:delText>e</w:delText>
        </w:r>
      </w:del>
      <w:del w:id="133" w:author="Onbekende auteur" w:date="2017-03-06T16:10:00Z">
        <w:r>
          <w:rPr/>
          <w:delText xml:space="preserve"> of </w:delText>
        </w:r>
      </w:del>
      <w:del w:id="134" w:author="Onbekende auteur" w:date="2017-03-06T16:10:00Z">
        <w:r>
          <w:rPr>
            <w:rFonts w:ascii="Courier New" w:hAnsi="Courier New"/>
          </w:rPr>
          <w:delText>TijdstipMogelijkOnvolledig-</w:delText>
        </w:r>
      </w:del>
      <w:del w:id="135" w:author="Onbekende auteur" w:date="2017-03-06T16:10:00Z">
        <w:r>
          <w:rPr>
            <w:rFonts w:ascii="Courier New" w:hAnsi="Courier New"/>
          </w:rPr>
          <w:delText>e</w:delText>
        </w:r>
      </w:del>
      <w:del w:id="136" w:author="Onbekende auteur" w:date="2017-03-06T16:10:00Z">
        <w:r>
          <w:rPr/>
          <w:delText xml:space="preserve"> mogen alleen gebruikt worden als de datum of datum/tijd daadwerkelijk onvolledig mag zijn.</w:delText>
        </w:r>
      </w:del>
      <w:del w:id="137" w:author="Onbekende auteur" w:date="2017-03-06T16:17:00Z">
        <w:r>
          <w:rPr/>
          <w:delText xml:space="preserve"> Zo niet, dan moet een op </w:delText>
        </w:r>
      </w:del>
      <w:del w:id="138" w:author="Onbekende auteur" w:date="2017-03-06T16:17:00Z">
        <w:r>
          <w:rPr>
            <w:rFonts w:ascii="Courier New" w:hAnsi="Courier New"/>
          </w:rPr>
          <w:delText>xs:date</w:delText>
        </w:r>
      </w:del>
      <w:del w:id="139" w:author="Onbekende auteur" w:date="2017-03-06T16:17:00Z">
        <w:r>
          <w:rPr/>
          <w:delText xml:space="preserve"> of </w:delText>
        </w:r>
      </w:del>
      <w:del w:id="140" w:author="Onbekende auteur" w:date="2017-03-06T16:17:00Z">
        <w:r>
          <w:rPr>
            <w:rFonts w:ascii="Courier New" w:hAnsi="Courier New"/>
          </w:rPr>
          <w:delText>StUF</w:delText>
        </w:r>
      </w:del>
      <w:del w:id="141" w:author="Onbekende auteur" w:date="2017-03-06T16:17:00Z">
        <w:r>
          <w:rPr>
            <w:rFonts w:ascii="Courier New" w:hAnsi="Courier New"/>
          </w:rPr>
          <w:delText>:dateTime</w:delText>
        </w:r>
      </w:del>
      <w:del w:id="142" w:author="Onbekende auteur" w:date="2017-03-06T16:17:00Z">
        <w:r>
          <w:rPr/>
          <w:delText xml:space="preserve"> gebaseerd type gebruikt worden.</w:delText>
        </w:r>
      </w:del>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Dynamische waardenlijsten</w:t>
      </w:r>
    </w:p>
    <w:p>
      <w:pPr>
        <w:pStyle w:val="Normal"/>
        <w:rPr/>
      </w:pPr>
      <w:r>
        <w:rPr/>
        <w:t xml:space="preserve">Het gebruik van een enumeratie gedefinieerd in </w:t>
      </w:r>
      <w:r>
        <w:rPr/>
        <w:t>een</w:t>
      </w:r>
      <w:r>
        <w:rPr/>
        <w:t xml:space="preserve"> xsd-</w:t>
      </w:r>
      <w:r>
        <w:rPr/>
        <w:t>bestand</w:t>
      </w:r>
      <w:r>
        <w:rPr/>
        <w:t xml:space="preserve"> heeft als nadeel dat wijziging alleen mogelijk is door over te gaan naar een nieuwe versie van het sectormodel. Dit is wel erg zwaar voor een simpele wijziging in een enumeratie. Zodra er een kans is dat een enumeratie zal wijzigen gedurende de verwachte levensduur van het sectormodel, is een ander mechanisme gewenst.</w:t>
      </w:r>
    </w:p>
    <w:p>
      <w:pPr>
        <w:pStyle w:val="Normal"/>
        <w:rPr/>
      </w:pPr>
      <w:r>
        <w:rPr/>
      </w:r>
    </w:p>
    <w:p>
      <w:pPr>
        <w:pStyle w:val="Normal"/>
        <w:rPr/>
      </w:pPr>
      <w:r>
        <w:rPr/>
        <w:t xml:space="preserve">De StUF-standaard biedt dit mechanisme in de vorm van het aan de IMGEO- en gml-standaarden ontleende attribute </w:t>
      </w:r>
      <w:r>
        <w:rPr>
          <w:rFonts w:ascii="Courier New" w:hAnsi="Courier New"/>
        </w:rPr>
        <w:t>codeSpace</w:t>
      </w:r>
      <w:r>
        <w:rPr/>
        <w:t xml:space="preserve"> met als </w:t>
      </w:r>
      <w:r>
        <w:rPr/>
        <w:t>type</w:t>
      </w:r>
      <w:r>
        <w:rPr/>
        <w:t xml:space="preserve"> </w:t>
      </w:r>
      <w:r>
        <w:rPr/>
        <w:t xml:space="preserve">het simpleType </w:t>
      </w:r>
      <w:r>
        <w:rPr>
          <w:rFonts w:ascii="Courier New" w:hAnsi="Courier New"/>
        </w:rPr>
        <w:t>anyURI</w:t>
      </w:r>
      <w:r>
        <w:rPr/>
        <w:t xml:space="preserve"> gedefinieerd in XML Schema</w:t>
      </w:r>
      <w:r>
        <w:rPr/>
        <w:t xml:space="preserve">. De uri </w:t>
      </w:r>
      <w:r>
        <w:rPr/>
        <w:t xml:space="preserve">in </w:t>
      </w:r>
      <w:r>
        <w:rPr>
          <w:rFonts w:ascii="Courier New" w:hAnsi="Courier New"/>
        </w:rPr>
        <w:t>codeSpace</w:t>
      </w:r>
      <w:r>
        <w:rPr/>
        <w:t xml:space="preserve"> </w:t>
      </w:r>
      <w:r>
        <w:rPr/>
        <w:t xml:space="preserve">dient te verwijzen naar de lijst met mogelijke waarden voor het element waarop het attribute </w:t>
      </w:r>
      <w:r>
        <w:rPr>
          <w:rFonts w:ascii="Courier New" w:hAnsi="Courier New"/>
        </w:rPr>
        <w:t>codeSpace</w:t>
      </w:r>
      <w:r>
        <w:rPr/>
        <w:t xml:space="preserve"> is gedefinieerd. StUF definieert het attribute </w:t>
      </w:r>
      <w:r>
        <w:rPr>
          <w:rFonts w:ascii="Courier New" w:hAnsi="Courier New"/>
        </w:rPr>
        <w:t>codeSpace</w:t>
      </w:r>
      <w:r>
        <w:rPr/>
        <w:t xml:space="preserve"> niet in haar eigen namespace, omdat het dan niet mogelijk is om via een enumeratie een vaste waarde voor het attribute te definiëren. De ontwerper van een sectormodel kan het attribute </w:t>
      </w:r>
      <w:r>
        <w:rPr>
          <w:rFonts w:ascii="Courier New" w:hAnsi="Courier New"/>
        </w:rPr>
        <w:t>codeSpace</w:t>
      </w:r>
      <w:r>
        <w:rPr/>
        <w:t xml:space="preserve"> opnemen op elementen met een dynamische waardenlijst. Als de ontwerper verwacht dat de url van de waardenlijst gedurende de levensduur van het sectormodel hetzelfde blijft, dan is het verstandig om </w:t>
      </w:r>
      <w:r>
        <w:rPr/>
        <w:t>die url in</w:t>
      </w:r>
      <w:r>
        <w:rPr/>
        <w:t xml:space="preserve"> </w:t>
      </w:r>
      <w:r>
        <w:rPr>
          <w:rFonts w:ascii="Courier New" w:hAnsi="Courier New"/>
        </w:rPr>
        <w:t>codeSpace</w:t>
      </w:r>
      <w:r>
        <w:rPr/>
        <w:t xml:space="preserve"> als enig mogelijke waarde te definiëren </w:t>
      </w:r>
      <w:r>
        <w:rPr/>
        <w:t xml:space="preserve">en om </w:t>
      </w:r>
      <w:r>
        <w:rPr>
          <w:rFonts w:ascii="Courier New" w:hAnsi="Courier New"/>
        </w:rPr>
        <w:t>codeSpace</w:t>
      </w:r>
      <w:r>
        <w:rPr/>
        <w:t xml:space="preserve"> verplicht te maken</w:t>
      </w:r>
      <w:r>
        <w:rPr/>
        <w:t>.</w:t>
      </w:r>
    </w:p>
    <w:p>
      <w:pPr>
        <w:pStyle w:val="Kop2"/>
        <w:numPr>
          <w:ilvl w:val="1"/>
          <w:numId w:val="98"/>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 xml:space="preserve">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 </w:t>
      </w:r>
      <w:r>
        <w:rPr/>
        <w:t>Vanuit het informatiemodel is bekend welke elementen in een entiteit metagegeven zijn.</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9" w:name="__RefHeading__39682_1264983703"/>
      <w:bookmarkEnd w:id="29"/>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30" w:name="__DdeLink__32338_1131156099"/>
      <w:r>
        <w:rPr>
          <w:rFonts w:cs="Courier New" w:ascii="Courier New" w:hAnsi="Courier New"/>
        </w:rPr>
        <w:t>TijdstipMogelijkOnvolledig</w:t>
      </w:r>
      <w:bookmarkEnd w:id="30"/>
      <w:r>
        <w:rPr>
          <w:rFonts w:cs="Courier New" w:ascii="Courier New" w:hAnsi="Courier New"/>
        </w:rPr>
        <w:t>-</w:t>
      </w:r>
      <w:r>
        <w:rPr>
          <w:rFonts w:cs="Courier New" w:ascii="Courier New" w:hAnsi="Courier New"/>
        </w:rPr>
        <w:t>e</w:t>
      </w:r>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cs="Courier New" w:ascii="Courier New" w:hAnsi="Courier New"/>
          <w:spacing w:val="-2"/>
        </w:rPr>
        <w:t>e</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cs="Courier New" w:ascii="Courier New" w:hAnsi="Courier New"/>
          <w:spacing w:val="-2"/>
        </w:rPr>
        <w:t>e</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31" w:name="Ref_MetagegevensAlgemeenMechanisme"/>
      <w:bookmarkStart w:id="32" w:name="Ref_MetagegevensAlgemeenMechanisme"/>
      <w:bookmarkEnd w:id="32"/>
      <w:r>
        <w:rPr>
          <w:spacing w:val="-2"/>
        </w:rPr>
        <w:t>Het algemene mechanisme voor metagegevens</w:t>
      </w:r>
    </w:p>
    <w:p>
      <w:pPr>
        <w:pStyle w:val="Normal"/>
        <w:rPr/>
      </w:pPr>
      <w:r>
        <w:rPr/>
        <w:t xml:space="preserve">Een metagegeven is een al dan niet samengesteld element dat </w:t>
      </w:r>
      <w:r>
        <w:rPr/>
        <w:t>informatie bevat over andere waarden in een entiteit</w:t>
      </w:r>
      <w:r>
        <w:rPr/>
        <w:t xml:space="preserve">. </w:t>
      </w:r>
      <w:r>
        <w:rPr/>
        <w:t>D</w:t>
      </w:r>
      <w:r>
        <w:rPr/>
        <w:t xml:space="preserve">e StUF-standaard </w:t>
      </w:r>
      <w:r>
        <w:rPr/>
        <w:t>biedt een mechanisme om de gegevens aan te duiden waarop de metagegeven(s) betrekking hebben</w:t>
      </w:r>
      <w:r>
        <w:rPr/>
        <w:t xml:space="preserve"> </w:t>
      </w:r>
      <w:r>
        <w:rPr/>
        <w:t xml:space="preserve">met de </w:t>
      </w:r>
      <w:r>
        <w:rPr/>
        <w:t xml:space="preserve">twee niet-verplichte attributes </w:t>
      </w:r>
      <w:r>
        <w:rPr>
          <w:rFonts w:ascii="Courier New" w:hAnsi="Courier New"/>
        </w:rPr>
        <w:t>groepsnaam</w:t>
      </w:r>
      <w:r>
        <w:rPr/>
        <w:t xml:space="preserve"> en </w:t>
      </w:r>
      <w:r>
        <w:rPr>
          <w:rFonts w:ascii="Courier New" w:hAnsi="Courier New"/>
        </w:rPr>
        <w:t>elementnaam</w:t>
      </w:r>
      <w:r>
        <w:rPr/>
        <w:t xml:space="preserve">,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w:t>
      </w:r>
      <w:r>
        <w:rPr/>
        <w:t>die betrekking hebben op de hele entiteit</w:t>
      </w:r>
      <w:r>
        <w:rPr/>
        <w:t xml:space="preserv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elementen voor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t>metagegeven-</w:t>
      </w:r>
      <w:r>
        <w:rPr/>
        <w:t>element dat gedefinieerd wordt op hetzelfde niveau als de elementen voor A, B, etc. Voor de attribute</w:t>
      </w:r>
      <w:r>
        <w:rPr/>
        <w:t>s</w:t>
      </w:r>
      <w:r>
        <w:rPr/>
        <w:t xml:space="preserve"> </w:t>
      </w:r>
      <w:r>
        <w:rPr>
          <w:rFonts w:ascii="Courier New" w:hAnsi="Courier New"/>
        </w:rPr>
        <w:t>groepsnaam</w:t>
      </w:r>
      <w:r>
        <w:rPr/>
        <w:t xml:space="preserve"> en </w:t>
      </w:r>
      <w:r>
        <w:rPr>
          <w:rFonts w:ascii="Courier New" w:hAnsi="Courier New"/>
        </w:rPr>
        <w:t>elementnaam</w:t>
      </w:r>
      <w:r>
        <w:rPr/>
        <w:t xml:space="preserve"> van het </w:t>
      </w:r>
      <w:r>
        <w:rPr/>
        <w:t>metagegeven-</w:t>
      </w:r>
      <w:r>
        <w:rPr/>
        <w:t>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w:t>
      </w:r>
      <w:r>
        <w:rPr>
          <w:rFonts w:ascii="Courier New" w:hAnsi="Courier New"/>
        </w:rPr>
        <w:t>ven</w:t>
      </w:r>
      <w:r>
        <w:rPr>
          <w:rFonts w:ascii="Courier New" w:hAnsi="Courier New"/>
        </w:rPr>
        <w:t>&gt;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w:t>
      </w:r>
      <w:r>
        <w:rPr>
          <w:spacing w:val="-2"/>
        </w:rPr>
        <w:t>een lege</w:t>
      </w:r>
      <w:r>
        <w:rPr>
          <w:spacing w:val="-2"/>
        </w:rPr>
        <w:t xml:space="preserve"> 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w:t>
      </w:r>
      <w:ins w:id="143" w:author="Onbekende auteur" w:date="2017-03-06T16:20:00Z">
        <w:r>
          <w:rPr>
            <w:rFonts w:ascii="Courier New" w:hAnsi="Courier New"/>
          </w:rPr>
          <w:t>StUF</w:t>
        </w:r>
      </w:ins>
      <w:del w:id="144" w:author="Onbekende auteur" w:date="2017-03-06T16:20:00Z">
        <w:r>
          <w:rPr>
            <w:rFonts w:ascii="Courier New" w:hAnsi="Courier New"/>
          </w:rPr>
          <w:delText>xs</w:delText>
        </w:r>
      </w:del>
      <w:r>
        <w:rPr>
          <w:rFonts w:ascii="Courier New" w:hAnsi="Courier New"/>
        </w:rPr>
        <w:t>:dateTime&gt;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Ref_StatusMetagegevens"/>
      <w:bookmarkStart w:id="34" w:name="Ref_StatusMetagegevens"/>
      <w:bookmarkEnd w:id="34"/>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&lt;inOnderzoek&gt;</w:t>
      </w:r>
      <w:r>
        <w:rPr/>
        <w:t xml:space="preserve"> en </w:t>
      </w:r>
      <w:r>
        <w:rPr>
          <w:rFonts w:ascii="Courier New" w:hAnsi="Courier New"/>
        </w:rPr>
        <w:t>&lt;inBewerking&gt;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w:t>
      </w:r>
      <w:r>
        <w:rPr/>
        <w:t xml:space="preserve">, </w:t>
      </w:r>
      <w:r>
        <w:rPr/>
        <w:t>een leeg element</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w:t>
      </w:r>
      <w:r>
        <w:rPr/>
        <w:t xml:space="preserve">, </w:t>
      </w:r>
      <w:r>
        <w:rPr/>
        <w:t>de lege 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w:t>
      </w:r>
      <w:r>
        <w:rPr/>
        <w:t xml:space="preserve">, </w:t>
      </w:r>
      <w:r>
        <w:rPr/>
        <w:t>de lege 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w:t>
      </w:r>
      <w:r>
        <w:rPr/>
        <w:t xml:space="preserve">, </w:t>
      </w:r>
      <w:r>
        <w:rPr/>
        <w:t>de lege waarde,</w:t>
      </w:r>
      <w:r>
        <w:rPr/>
        <w:t xml:space="preserve"> wordt aangegeven dat het niet langer in onderzoek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5" w:name="Ref_VoorbeeldContentmodelMetagegevens"/>
      <w:bookmarkStart w:id="36" w:name="Ref_VoorbeeldContentmodelMetagegevens"/>
      <w:bookmarkEnd w:id="36"/>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w:t>
      </w:r>
      <w:ins w:id="145" w:author="Onbekende auteur" w:date="2017-03-06T16:21:00Z">
        <w:r>
          <w:rPr>
            <w:rFonts w:ascii="Courier New" w:hAnsi="Courier New"/>
            <w:sz w:val="16"/>
            <w:szCs w:val="16"/>
          </w:rPr>
          <w:t>StUF:</w:t>
        </w:r>
      </w:ins>
      <w:r>
        <w:rPr>
          <w:rFonts w:ascii="Courier New" w:hAnsi="Courier New"/>
          <w:sz w:val="16"/>
          <w:szCs w:val="16"/>
        </w:rPr>
        <w:t>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w:t>
      </w:r>
      <w:r>
        <w:rPr/>
        <w:t>het</w:t>
      </w:r>
      <w:r>
        <w:rPr/>
        <w:t xml:space="preserve"> verplichte attribute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w:t>
      </w:r>
      <w:ins w:id="146" w:author="Onbekende auteur" w:date="2017-03-06T16:20:00Z">
        <w:r>
          <w:rPr>
            <w:rFonts w:ascii="Courier New" w:hAnsi="Courier New"/>
            <w:sz w:val="16"/>
            <w:szCs w:val="16"/>
          </w:rPr>
          <w:t>StUF:</w:t>
        </w:r>
      </w:ins>
      <w:r>
        <w:rPr>
          <w:rFonts w:ascii="Courier New" w:hAnsi="Courier New"/>
          <w:sz w:val="16"/>
          <w:szCs w:val="16"/>
        </w:rPr>
        <w:t>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w:t>
      </w:r>
      <w:ins w:id="147" w:author="Onbekende auteur" w:date="2017-03-06T16:20:00Z">
        <w:r>
          <w:rPr>
            <w:rFonts w:ascii="Courier New" w:hAnsi="Courier New"/>
            <w:sz w:val="16"/>
            <w:szCs w:val="16"/>
          </w:rPr>
          <w:t>StUF:</w:t>
        </w:r>
      </w:ins>
      <w:r>
        <w:rPr>
          <w:rFonts w:ascii="Courier New" w:hAnsi="Courier New"/>
          <w:sz w:val="16"/>
          <w:szCs w:val="16"/>
        </w:rPr>
        <w:t>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w:t>
      </w:r>
      <w:r>
        <w:rPr>
          <w:rFonts w:ascii="Courier New" w:hAnsi="Courier New"/>
          <w:sz w:val="16"/>
          <w:szCs w:val="16"/>
        </w:rPr>
        <w:t>basis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w:t>
      </w:r>
      <w:r>
        <w:rPr>
          <w:rFonts w:ascii="Courier New" w:hAnsi="Courier New"/>
        </w:rPr>
        <w:t>basis</w:t>
      </w:r>
      <w:r>
        <w:rPr>
          <w:rFonts w:ascii="Courier New" w:hAnsi="Courier New"/>
        </w:rPr>
        <w:t>&gt;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8"/>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7" w:name="__RefHeading__31482201"/>
      <w:bookmarkStart w:id="38" w:name="_Ref449417445"/>
      <w:bookmarkEnd w:id="37"/>
      <w:r>
        <w:rPr/>
        <w:t xml:space="preserve">Het opnemen van elementen in </w:t>
      </w:r>
      <w:bookmarkEnd w:id="38"/>
      <w:r>
        <w:rPr/>
        <w:t>een entiteit</w:t>
      </w:r>
    </w:p>
    <w:p>
      <w:pPr>
        <w:pStyle w:val="Normal"/>
        <w:widowControl/>
        <w:rPr/>
      </w:pPr>
      <w:bookmarkStart w:id="39" w:name="_986281541"/>
      <w:r>
        <w:rPr>
          <w:spacing w:val="-2"/>
        </w:rPr>
        <w:t xml:space="preserve">Er zijn redenen waarom van een element niet altijd met een geldige waarde in een bericht kan worden opgenomen. Deze redenen worden onderscheiden met het attribute </w:t>
      </w:r>
      <w:bookmarkEnd w:id="39"/>
      <w:r>
        <w:rPr>
          <w:rFonts w:cs="Courier New" w:ascii="Courier New" w:hAnsi="Courier New"/>
          <w:spacing w:val="-2"/>
        </w:rPr>
        <w:t>noValue</w:t>
      </w:r>
      <w:r>
        <w:rPr>
          <w:spacing w:val="-2"/>
        </w:rPr>
        <w:t xml:space="preserve"> en worden besproken aan de hand van de beslisboom in </w:t>
      </w:r>
      <w:r>
        <w:rPr>
          <w:spacing w:val="-2"/>
        </w:rPr>
        <w:t xml:space="preserve"> Figuur</w:t>
      </w:r>
      <w:r>
        <w:rPr>
          <w:spacing w:val="-2"/>
        </w:rPr>
        <w:t>.</w:t>
      </w:r>
    </w:p>
    <w:p>
      <w:pPr>
        <w:pStyle w:val="Normal"/>
        <w:widowControl/>
        <w:rPr/>
      </w:pPr>
      <w:r>
        <w:rPr/>
      </w:r>
    </w:p>
    <w:p>
      <w:pPr>
        <w:pStyle w:val="Bijschrift"/>
        <w:rPr/>
      </w:pP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spacing w:val="-2"/>
        </w:rPr>
      </w:pPr>
      <w:r>
        <w:rPr>
          <w:spacing w:val="-2"/>
        </w:rPr>
      </w:r>
    </w:p>
    <w:p>
      <w:pPr>
        <w:pStyle w:val="Normal"/>
        <w:rPr/>
      </w:pPr>
      <w:r>
        <w:rPr>
          <w:spacing w:val="-2"/>
        </w:rPr>
        <w:t xml:space="preserve">Als het element verplicht is, dan wordt het opgenomen met het attribute </w:t>
      </w:r>
      <w:r>
        <w:rPr>
          <w:rFonts w:cs="Courier New" w:ascii="Courier New" w:hAnsi="Courier New"/>
          <w:spacing w:val="-2"/>
        </w:rPr>
        <w:t xml:space="preserve">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mc:AlternateContent>
          <mc:Choice Requires="wpg">
            <w:drawing>
              <wp:anchor behindDoc="0" distT="0" distB="0" distL="0" distR="0" simplePos="0" locked="0" layoutInCell="1" allowOverlap="1" relativeHeight="37">
                <wp:simplePos x="0" y="0"/>
                <wp:positionH relativeFrom="column">
                  <wp:posOffset>916305</wp:posOffset>
                </wp:positionH>
                <wp:positionV relativeFrom="page">
                  <wp:posOffset>2683510</wp:posOffset>
                </wp:positionV>
                <wp:extent cx="5389880" cy="3453130"/>
                <wp:effectExtent l="0" t="0" r="0" b="0"/>
                <wp:wrapTopAndBottom/>
                <wp:docPr id="10" name="Vorm1"/>
                <a:graphic xmlns:a="http://schemas.openxmlformats.org/drawingml/2006/main">
                  <a:graphicData uri="http://schemas.microsoft.com/office/word/2010/wordprocessingGroup">
                    <wpg:wgp>
                      <wpg:cNvGrpSpPr/>
                      <wpg:grpSpPr>
                        <a:xfrm>
                          <a:off x="0" y="0"/>
                          <a:ext cx="5389200" cy="3452400"/>
                        </a:xfrm>
                      </wpg:grpSpPr>
                      <wps:wsp>
                        <wps:cNvSpPr/>
                        <wps:spPr>
                          <a:xfrm>
                            <a:off x="1551960" y="206280"/>
                            <a:ext cx="71640" cy="73800"/>
                          </a:xfrm>
                          <a:prstGeom prst="ellipse">
                            <a:avLst/>
                          </a:prstGeom>
                          <a:solidFill>
                            <a:srgbClr val="000000"/>
                          </a:solidFill>
                          <a:ln>
                            <a:solidFill>
                              <a:srgbClr val="000000"/>
                            </a:solidFill>
                          </a:ln>
                        </wps:spPr>
                        <wps:bodyPr/>
                      </wps:wsp>
                      <wps:wsp>
                        <wps:cNvSpPr txBox="1"/>
                        <wps:spPr>
                          <a:xfrm>
                            <a:off x="1330920" y="0"/>
                            <a:ext cx="52020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3800"/>
                          </a:xfrm>
                          <a:prstGeom prst="ellipse">
                            <a:avLst/>
                          </a:prstGeom>
                          <a:solidFill>
                            <a:srgbClr val="000000"/>
                          </a:solidFill>
                          <a:ln>
                            <a:solidFill>
                              <a:srgbClr val="000000"/>
                            </a:solidFill>
                          </a:ln>
                        </wps:spPr>
                        <wps:bodyPr/>
                      </wps:wsp>
                      <wps:wsp>
                        <wps:cNvSpPr txBox="1"/>
                        <wps:spPr>
                          <a:xfrm>
                            <a:off x="610920" y="241920"/>
                            <a:ext cx="8827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040" y="240840"/>
                            <a:ext cx="28836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2360"/>
                          </a:xfrm>
                          <a:prstGeom prst="ellipse">
                            <a:avLst/>
                          </a:prstGeom>
                          <a:solidFill>
                            <a:srgbClr val="000000"/>
                          </a:solidFill>
                          <a:ln>
                            <a:solidFill>
                              <a:srgbClr val="000000"/>
                            </a:solidFill>
                          </a:ln>
                        </wps:spPr>
                        <wps:bodyPr/>
                      </wps:wsp>
                      <wps:wsp>
                        <wps:cNvSpPr txBox="1"/>
                        <wps:spPr>
                          <a:xfrm>
                            <a:off x="106560" y="899640"/>
                            <a:ext cx="121788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468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2360"/>
                          </a:xfrm>
                          <a:prstGeom prst="ellipse">
                            <a:avLst/>
                          </a:prstGeom>
                          <a:solidFill>
                            <a:srgbClr val="000000"/>
                          </a:solidFill>
                          <a:ln>
                            <a:solidFill>
                              <a:srgbClr val="000000"/>
                            </a:solidFill>
                          </a:ln>
                        </wps:spPr>
                        <wps:bodyPr/>
                      </wps:wsp>
                      <wps:wsp>
                        <wps:cNvSpPr txBox="1"/>
                        <wps:spPr>
                          <a:xfrm>
                            <a:off x="1186920" y="899640"/>
                            <a:ext cx="86868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5840" y="493560"/>
                            <a:ext cx="95400" cy="36000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3800"/>
                          </a:xfrm>
                          <a:prstGeom prst="ellipse">
                            <a:avLst/>
                          </a:prstGeom>
                          <a:solidFill>
                            <a:srgbClr val="000000"/>
                          </a:solidFill>
                          <a:ln>
                            <a:solidFill>
                              <a:srgbClr val="000000"/>
                            </a:solidFill>
                          </a:ln>
                        </wps:spPr>
                        <wps:bodyPr/>
                      </wps:wsp>
                      <wps:wsp>
                        <wps:cNvSpPr/>
                        <wps:spPr>
                          <a:xfrm>
                            <a:off x="1636560" y="241920"/>
                            <a:ext cx="88776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0416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3800" cy="72360"/>
                          </a:xfrm>
                          <a:prstGeom prst="ellipse">
                            <a:avLst/>
                          </a:prstGeom>
                          <a:solidFill>
                            <a:srgbClr val="000000"/>
                          </a:solidFill>
                          <a:ln>
                            <a:solidFill>
                              <a:srgbClr val="000000"/>
                            </a:solidFill>
                          </a:ln>
                        </wps:spPr>
                        <wps:bodyPr/>
                      </wps:wsp>
                      <wps:wsp>
                        <wps:cNvSpPr/>
                        <wps:spPr>
                          <a:xfrm>
                            <a:off x="2811240" y="1249560"/>
                            <a:ext cx="73800" cy="73080"/>
                          </a:xfrm>
                          <a:prstGeom prst="ellipse">
                            <a:avLst/>
                          </a:prstGeom>
                          <a:solidFill>
                            <a:srgbClr val="000000"/>
                          </a:solidFill>
                          <a:ln>
                            <a:solidFill>
                              <a:srgbClr val="000000"/>
                            </a:solidFill>
                          </a:ln>
                        </wps:spPr>
                        <wps:bodyPr/>
                      </wps:wsp>
                      <wps:wsp>
                        <wps:cNvSpPr txBox="1"/>
                        <wps:spPr>
                          <a:xfrm>
                            <a:off x="3387600" y="1285920"/>
                            <a:ext cx="133992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364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800" cy="73080"/>
                          </a:xfrm>
                          <a:prstGeom prst="ellipse">
                            <a:avLst/>
                          </a:prstGeom>
                          <a:solidFill>
                            <a:srgbClr val="000000"/>
                          </a:solidFill>
                          <a:ln>
                            <a:solidFill>
                              <a:srgbClr val="000000"/>
                            </a:solidFill>
                          </a:ln>
                        </wps:spPr>
                        <wps:bodyPr/>
                      </wps:wsp>
                      <wps:wsp>
                        <wps:cNvSpPr txBox="1"/>
                        <wps:spPr>
                          <a:xfrm>
                            <a:off x="2520360" y="1315800"/>
                            <a:ext cx="86292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292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295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56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3080" cy="72360"/>
                          </a:xfrm>
                          <a:prstGeom prst="ellipse">
                            <a:avLst/>
                          </a:prstGeom>
                          <a:solidFill>
                            <a:srgbClr val="000000"/>
                          </a:solidFill>
                          <a:ln>
                            <a:solidFill>
                              <a:srgbClr val="000000"/>
                            </a:solidFill>
                          </a:ln>
                        </wps:spPr>
                        <wps:bodyPr/>
                      </wps:wsp>
                      <wps:wsp>
                        <wps:cNvSpPr txBox="1"/>
                        <wps:spPr>
                          <a:xfrm>
                            <a:off x="1475640" y="1548000"/>
                            <a:ext cx="74988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5964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2360" cy="72360"/>
                          </a:xfrm>
                          <a:prstGeom prst="ellipse">
                            <a:avLst/>
                          </a:prstGeom>
                          <a:solidFill>
                            <a:srgbClr val="000000"/>
                          </a:solidFill>
                          <a:ln>
                            <a:solidFill>
                              <a:srgbClr val="000000"/>
                            </a:solidFill>
                          </a:ln>
                        </wps:spPr>
                        <wps:bodyPr/>
                      </wps:wsp>
                      <wps:wsp>
                        <wps:cNvSpPr txBox="1"/>
                        <wps:spPr>
                          <a:xfrm>
                            <a:off x="977760" y="2179800"/>
                            <a:ext cx="1026000" cy="3542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wps:txbx>
                        <wps:bodyPr wrap="square" lIns="90000" rIns="90000" tIns="45000" bIns="45000">
                          <a:spAutoFit/>
                        </wps:bodyPr>
                      </wps:wsp>
                      <wps:wsp>
                        <wps:cNvSpPr/>
                        <wps:spPr>
                          <a:xfrm>
                            <a:off x="1334880" y="2187000"/>
                            <a:ext cx="72360" cy="71640"/>
                          </a:xfrm>
                          <a:prstGeom prst="ellipse">
                            <a:avLst/>
                          </a:prstGeom>
                          <a:solidFill>
                            <a:srgbClr val="000000"/>
                          </a:solidFill>
                          <a:ln>
                            <a:solidFill>
                              <a:srgbClr val="000000"/>
                            </a:solidFill>
                          </a:ln>
                        </wps:spPr>
                        <wps:bodyPr/>
                      </wps:wsp>
                      <wps:wsp>
                        <wps:cNvSpPr txBox="1"/>
                        <wps:spPr>
                          <a:xfrm>
                            <a:off x="0" y="2215440"/>
                            <a:ext cx="101664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46160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3800" cy="72360"/>
                          </a:xfrm>
                          <a:prstGeom prst="ellipse">
                            <a:avLst/>
                          </a:prstGeom>
                          <a:solidFill>
                            <a:srgbClr val="000000"/>
                          </a:solidFill>
                          <a:ln>
                            <a:solidFill>
                              <a:srgbClr val="000000"/>
                            </a:solidFill>
                          </a:ln>
                        </wps:spPr>
                        <wps:bodyPr/>
                      </wps:wsp>
                      <wps:wsp>
                        <wps:cNvSpPr/>
                        <wps:spPr>
                          <a:xfrm>
                            <a:off x="2127960" y="2187000"/>
                            <a:ext cx="73800" cy="71640"/>
                          </a:xfrm>
                          <a:prstGeom prst="ellipse">
                            <a:avLst/>
                          </a:prstGeom>
                          <a:solidFill>
                            <a:srgbClr val="000000"/>
                          </a:solidFill>
                          <a:ln>
                            <a:solidFill>
                              <a:srgbClr val="000000"/>
                            </a:solidFill>
                          </a:ln>
                        </wps:spPr>
                        <wps:bodyPr/>
                      </wps:wsp>
                      <wps:wsp>
                        <wps:cNvSpPr/>
                        <wps:spPr>
                          <a:xfrm>
                            <a:off x="1803960" y="2870280"/>
                            <a:ext cx="71640" cy="73080"/>
                          </a:xfrm>
                          <a:prstGeom prst="ellipse">
                            <a:avLst/>
                          </a:prstGeom>
                          <a:solidFill>
                            <a:srgbClr val="000000"/>
                          </a:solidFill>
                          <a:ln>
                            <a:solidFill>
                              <a:srgbClr val="000000"/>
                            </a:solidFill>
                          </a:ln>
                        </wps:spPr>
                        <wps:bodyPr/>
                      </wps:wsp>
                      <wps:wsp>
                        <wps:cNvSpPr txBox="1"/>
                        <wps:spPr>
                          <a:xfrm>
                            <a:off x="2379240" y="2905920"/>
                            <a:ext cx="115704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280" y="2221920"/>
                            <a:ext cx="29160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2360" cy="73080"/>
                          </a:xfrm>
                          <a:prstGeom prst="ellipse">
                            <a:avLst/>
                          </a:prstGeom>
                          <a:solidFill>
                            <a:srgbClr val="000000"/>
                          </a:solidFill>
                          <a:ln>
                            <a:solidFill>
                              <a:srgbClr val="000000"/>
                            </a:solidFill>
                          </a:ln>
                        </wps:spPr>
                        <wps:bodyPr/>
                      </wps:wsp>
                      <wps:wsp>
                        <wps:cNvSpPr txBox="1"/>
                        <wps:spPr>
                          <a:xfrm>
                            <a:off x="1404000" y="2935080"/>
                            <a:ext cx="867240" cy="4507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5480" y="2221920"/>
                            <a:ext cx="30852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579240" cy="45072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04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04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10052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59640" y="1724040"/>
                            <a:ext cx="90036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alt="Vorm1" style="position:absolute;margin-left:72.15pt;margin-top:211.3pt;width:424.35pt;height:271.85pt" coordorigin="1443,4226" coordsize="8487,5437">
                <v:oval id="shape_0" fillcolor="black" stroked="t" style="position:absolute;left:3887;top:4551;width:112;height:115;mso-position-vertical-relative:page">
                  <w10:wrap type="none"/>
                  <v:fill o:detectmouseclick="t" type="solid" color2="white"/>
                  <v:stroke color="black" joinstyle="round" endcap="flat"/>
                </v:oval>
                <v:shape id="shape_0" stroked="f" style="position:absolute;left:3539;top:4226;width:818;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3377;top:4947;width:112;height:115;mso-position-vertical-relative:page">
                  <w10:wrap type="none"/>
                  <v:fill o:detectmouseclick="t" type="solid" color2="white"/>
                  <v:stroke color="black" joinstyle="round" endcap="flat"/>
                </v:oval>
                <v:shape id="shape_0" stroked="f" style="position:absolute;left:2405;top:4607;width:1389;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35,4605" to="3888,4944" stroked="t" style="position:absolute;flip:x;mso-position-vertical-relative:page">
                  <v:stroke color="black" endarrow="block" endarrowwidth="medium" endarrowlength="medium" joinstyle="round" endcap="flat"/>
                  <v:fill o:detectmouseclick="t" on="false"/>
                </v:line>
                <v:oval id="shape_0" fillcolor="black" stroked="t" style="position:absolute;left:2526;top:5571;width:113;height:113;mso-position-vertical-relative:page">
                  <w10:wrap type="none"/>
                  <v:fill o:detectmouseclick="t" type="solid" color2="white"/>
                  <v:stroke color="black" joinstyle="round" endcap="flat"/>
                </v:oval>
                <v:shape id="shape_0" stroked="f" style="position:absolute;left:1611;top:5643;width:1917;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2584,5003" to="3377,5625" stroked="t" style="position:absolute;flip:x;mso-position-vertical-relative:page">
                  <v:stroke color="black" endarrow="block" endarrowwidth="medium" endarrowlength="medium" joinstyle="round" endcap="flat"/>
                  <v:fill o:detectmouseclick="t" on="false"/>
                </v:line>
                <v:oval id="shape_0" fillcolor="black" stroked="t" style="position:absolute;left:3547;top:5571;width:112;height:113;mso-position-vertical-relative:page">
                  <w10:wrap type="none"/>
                  <v:fill o:detectmouseclick="t" type="solid" color2="white"/>
                  <v:stroke color="black" joinstyle="round" endcap="flat"/>
                </v:oval>
                <v:shape id="shape_0" stroked="f" style="position:absolute;left:3312;top:5643;width:1367;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52,5003" to="3601,5569" stroked="t" style="position:absolute;mso-position-vertical-relative:page">
                  <v:stroke color="black" endarrow="block" endarrowwidth="medium" endarrowlength="medium" joinstyle="round" endcap="flat"/>
                  <v:fill o:detectmouseclick="t" on="false"/>
                </v:line>
                <v:oval id="shape_0" fillcolor="black" stroked="t" style="position:absolute;left:5360;top:4890;width:113;height:115;mso-position-vertical-relative:page">
                  <w10:wrap type="none"/>
                  <v:fill o:detectmouseclick="t" type="solid" color2="white"/>
                  <v:stroke color="black" joinstyle="round" endcap="flat"/>
                </v:oval>
                <v:line id="shape_0" from="4020,4607" to="5417,4945" stroked="t" style="position:absolute;mso-position-vertical-relative:page">
                  <v:stroke color="black" endarrow="block" endarrowwidth="medium" endarrowlength="medium" joinstyle="round" endcap="flat"/>
                  <v:fill o:detectmouseclick="t" on="false"/>
                </v:line>
                <v:shape id="shape_0" stroked="f" style="position:absolute;left:5410;top:4737;width:1108;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6268;top:5571;width:115;height:113;mso-position-vertical-relative:page">
                  <w10:wrap type="none"/>
                  <v:fill o:detectmouseclick="t" type="solid" color2="white"/>
                  <v:stroke color="black" joinstyle="round" endcap="flat"/>
                </v:oval>
                <v:oval id="shape_0" fillcolor="black" stroked="t" style="position:absolute;left:5870;top:6194;width:115;height:114;mso-position-vertical-relative:page">
                  <w10:wrap type="none"/>
                  <v:fill o:detectmouseclick="t" type="solid" color2="white"/>
                  <v:stroke color="black" joinstyle="round" endcap="flat"/>
                </v:oval>
                <v:shape id="shape_0" stroked="f" style="position:absolute;left:6778;top:6251;width:2109;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5921,5630" to="6266,6203" stroked="t" style="position:absolute;flip:x;mso-position-vertical-relative:page">
                  <v:stroke color="black" endarrow="block" endarrowwidth="medium" endarrowlength="medium" joinstyle="round" endcap="flat"/>
                  <v:fill o:detectmouseclick="t" on="false"/>
                </v:line>
                <v:oval id="shape_0" fillcolor="black" stroked="t" style="position:absolute;left:6891;top:6194;width:115;height:114;mso-position-vertical-relative:page">
                  <w10:wrap type="none"/>
                  <v:fill o:detectmouseclick="t" type="solid" color2="white"/>
                  <v:stroke color="black" joinstyle="round" endcap="flat"/>
                </v:oval>
                <v:shape id="shape_0" stroked="f" style="position:absolute;left:5412;top:6298;width:1358;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6345,5630" to="6940,6203" stroked="t" style="position:absolute;mso-position-vertical-relative:page">
                  <v:stroke color="black" endarrow="block" endarrowwidth="medium" endarrowlength="medium" joinstyle="round" endcap="flat"/>
                  <v:fill o:detectmouseclick="t" on="false"/>
                </v:line>
                <v:shape id="shape_0" stroked="f" style="position:absolute;left:6317;top:5417;width:1463;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5409,4948" to="6323,5571" stroked="t" style="position:absolute;mso-position-vertical-relative:page">
                  <v:stroke color="black" endarrow="block" endarrowwidth="medium" endarrowlength="medium" joinstyle="round" endcap="flat"/>
                  <v:fill o:detectmouseclick="t" on="false"/>
                </v:line>
                <v:oval id="shape_0" fillcolor="black" stroked="t" style="position:absolute;left:4794;top:6876;width:114;height:113;mso-position-vertical-relative:page">
                  <w10:wrap type="none"/>
                  <v:fill o:detectmouseclick="t" type="solid" color2="white"/>
                  <v:stroke color="black" joinstyle="round" endcap="flat"/>
                </v:oval>
                <v:shape id="shape_0" stroked="f" style="position:absolute;left:3767;top:6664;width:1180;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4844,4888" to="5473,6883" stroked="t" style="position:absolute;flip:x;mso-position-vertical-relative:page">
                  <v:stroke color="black" endarrow="block" endarrowwidth="medium" endarrowlength="medium" joinstyle="round" endcap="flat"/>
                  <v:fill o:detectmouseclick="t" on="false"/>
                </v:line>
                <v:oval id="shape_0" fillcolor="black" stroked="t" style="position:absolute;left:1903;top:7613;width:113;height:113;mso-position-vertical-relative:page">
                  <w10:wrap type="none"/>
                  <v:fill o:detectmouseclick="t" type="solid" color2="white"/>
                  <v:stroke color="black" joinstyle="round" endcap="flat"/>
                </v:oval>
                <v:shape id="shape_0" stroked="f" style="position:absolute;left:2983;top:7659;width:1615;height:557;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v:textbox>
                  <w10:wrap type="none"/>
                  <v:fill o:detectmouseclick="t" on="false"/>
                  <v:stroke color="black" joinstyle="round" endcap="flat"/>
                </v:shape>
                <v:oval id="shape_0" fillcolor="black" stroked="t" style="position:absolute;left:3545;top:7670;width:113;height:112;mso-position-vertical-relative:page">
                  <w10:wrap type="none"/>
                  <v:fill o:detectmouseclick="t" type="solid" color2="white"/>
                  <v:stroke color="black" joinstyle="round" endcap="flat"/>
                </v:oval>
                <v:shape id="shape_0" stroked="f" style="position:absolute;left:1443;top:7715;width:1600;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7628;top:7668;width:230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7742;top:7613;width:115;height:113;mso-position-vertical-relative:page">
                  <w10:wrap type="none"/>
                  <v:fill o:detectmouseclick="t" type="solid" color2="white"/>
                  <v:stroke color="black" joinstyle="round" endcap="flat"/>
                </v:oval>
                <v:oval id="shape_0" fillcolor="black" stroked="t" style="position:absolute;left:4794;top:7670;width:115;height:112;mso-position-vertical-relative:page">
                  <w10:wrap type="none"/>
                  <v:fill o:detectmouseclick="t" type="solid" color2="white"/>
                  <v:stroke color="black" joinstyle="round" endcap="flat"/>
                </v:oval>
                <v:oval id="shape_0" fillcolor="black" stroked="t" style="position:absolute;left:4284;top:8746;width:112;height:114;mso-position-vertical-relative:page">
                  <w10:wrap type="none"/>
                  <v:fill o:detectmouseclick="t" type="solid" color2="white"/>
                  <v:stroke color="black" joinstyle="round" endcap="flat"/>
                </v:oval>
                <v:shape id="shape_0" stroked="f" style="position:absolute;left:5190;top:8802;width:182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4333,7725" to="4791,8755" stroked="t" style="position:absolute;flip:x;mso-position-vertical-relative:page">
                  <v:stroke color="black" endarrow="block" endarrowwidth="medium" endarrowlength="medium" joinstyle="round" endcap="flat"/>
                  <v:fill o:detectmouseclick="t" on="false"/>
                </v:line>
                <v:oval id="shape_0" fillcolor="black" stroked="t" style="position:absolute;left:5304;top:8746;width:113;height:114;mso-position-vertical-relative:page">
                  <w10:wrap type="none"/>
                  <v:fill o:detectmouseclick="t" type="solid" color2="white"/>
                  <v:stroke color="black" joinstyle="round" endcap="flat"/>
                </v:oval>
                <v:shape id="shape_0" stroked="f" style="position:absolute;left:3654;top:8848;width:1365;height:709;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4869,7725" to="5354,8755" stroked="t" style="position:absolute;mso-position-vertical-relative:page">
                  <v:stroke color="black" endarrow="block" endarrowwidth="medium" endarrowlength="medium" joinstyle="round" endcap="flat"/>
                  <v:fill o:detectmouseclick="t" on="false"/>
                </v:line>
                <v:shape id="shape_0" stroked="f" style="position:absolute;left:4786;top:7400;width:911;height:709;mso-position-vertical-relative:page"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1961,6941" to="4843,7666" stroked="t" style="position:absolute;flip:x;mso-position-vertical-relative:page">
                  <v:stroke color="black" endarrow="block" endarrowwidth="medium" endarrowlength="medium" joinstyle="round" endcap="flat"/>
                  <v:fill o:detectmouseclick="t" on="false"/>
                </v:line>
                <v:line id="shape_0" from="4844,6941" to="4844,7734" stroked="t" style="position:absolute;mso-position-vertical-relative:page">
                  <v:stroke color="black" endarrow="block" endarrowwidth="medium" endarrowlength="medium" joinstyle="round" endcap="flat"/>
                  <v:fill o:detectmouseclick="t" on="false"/>
                </v:line>
                <v:line id="shape_0" from="3605,6941" to="4843,7666" stroked="t" style="position:absolute;flip:x;mso-position-vertical-relative:page">
                  <v:stroke color="black" endarrow="block" endarrowwidth="medium" endarrowlength="medium" joinstyle="round" endcap="flat"/>
                  <v:fill o:detectmouseclick="t" on="false"/>
                </v:line>
                <v:line id="shape_0" from="4844,6941" to="7791,7677" stroked="t" style="position:absolute;mso-position-vertical-relative:page">
                  <v:stroke color="black" endarrow="block" endarrowwidth="medium" endarrowlength="medium" joinstyle="round" endcap="flat"/>
                  <v:fill o:detectmouseclick="t" on="false"/>
                </v:line>
                <v:oval id="shape_0" fillcolor="black" stroked="t" style="position:absolute;left:6211;top:7670;width:113;height:112;mso-position-vertical-relative:page">
                  <w10:wrap type="none"/>
                  <v:fill o:detectmouseclick="t" type="solid" color2="white"/>
                  <v:stroke color="black" joinstyle="round" endcap="flat"/>
                </v:oval>
                <v:shape id="shape_0" stroked="f" style="position:absolute;left:5523;top:7734;width:1732;height:1049;mso-position-vertical-relative:page"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4844,6941" to="6261,7677" stroked="t" style="position:absolute;mso-position-vertical-relative:page">
                  <v:stroke color="black" endarrow="block" endarrowwidth="medium" endarrowlength="medium" joinstyle="round" endcap="flat"/>
                  <v:fill o:detectmouseclick="t" on="false"/>
                </v:line>
              </v:group>
            </w:pict>
          </mc:Fallback>
        </mc:AlternateContent>
      </w: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geen waarde heeft, bijvoorbeeld de overlijdensdatum van een niet overleden persoon, dan wordt het element in het bericht opgenomen met een lege inhoud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noValue=”waardeOnbekend”</w:t>
      </w:r>
      <w:r>
        <w:rPr/>
        <w:t xml:space="preserve"> (h). Een kerngegeven als de geboortedatum van een persoon waarvan het zendende systeem niet altijd de waarde kent, wordt bijvoorbeeld met </w:t>
      </w:r>
      <w:r>
        <w:rPr>
          <w:rFonts w:ascii="Courier New" w:hAnsi="Courier New"/>
        </w:rPr>
        <w:t>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 </w:t>
      </w:r>
      <w:r>
        <w:rPr/>
        <w:t>w</w:t>
      </w:r>
      <w:r>
        <w:rPr/>
        <w:t xml:space="preserve">aarde’ voor het element mogelijk is en als de zender zeker weet dat er een geldige waarde is, maar die niet kent, dan wordt het element in het bericht opgenomen met een lege inhoud en </w:t>
      </w:r>
      <w:r>
        <w:rPr>
          <w:rFonts w:ascii="Courier New" w:hAnsi="Courier New"/>
        </w:rPr>
        <w:t>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vastgesteld is dat de waarde onbekend is, dan wordt het element opgenomen met een lege elementinhoud en </w:t>
      </w:r>
      <w:r>
        <w:rPr>
          <w:rFonts w:ascii="Courier New" w:hAnsi="Courier New"/>
        </w:rPr>
        <w:t>noValue=”vastgesteldOnbekend”</w:t>
      </w:r>
      <w:r>
        <w:rPr/>
        <w:t xml:space="preserve"> (j).</w:t>
      </w:r>
      <w:r>
        <w:rPr>
          <w:rStyle w:val="Voetnootanker"/>
        </w:rPr>
        <w:footnoteReference w:id="12"/>
      </w:r>
    </w:p>
    <w:p>
      <w:pPr>
        <w:pStyle w:val="Normal"/>
        <w:rPr>
          <w:spacing w:val="-2"/>
        </w:rPr>
      </w:pPr>
      <w:r>
        <w:rPr>
          <w:spacing w:val="-2"/>
        </w:rPr>
      </w:r>
    </w:p>
    <w:p>
      <w:pPr>
        <w:pStyle w:val="Normal"/>
        <w:rPr>
          <w:b w:val="false"/>
          <w:b w:val="false"/>
          <w:bCs w:val="false"/>
          <w:i w:val="false"/>
          <w:i w:val="false"/>
          <w:iCs w:val="false"/>
        </w:rPr>
      </w:pPr>
      <w:r>
        <w:rPr>
          <w:b w:val="false"/>
          <w:bCs w:val="false"/>
          <w:i w:val="false"/>
          <w:iCs w:val="false"/>
        </w:rPr>
        <w:t xml:space="preserve">In </w:t>
      </w:r>
      <w:r>
        <w:rPr>
          <w:b w:val="false"/>
          <w:bCs w:val="false"/>
          <w:i w:val="false"/>
          <w:iCs w:val="false"/>
        </w:rPr>
        <w:t xml:space="preserve">tijd- en </w:t>
      </w:r>
      <w:r>
        <w:rPr>
          <w:b w:val="false"/>
          <w:bCs w:val="false"/>
          <w:i w:val="false"/>
          <w:iCs w:val="false"/>
        </w:rPr>
        <w:t>datum</w:t>
      </w:r>
      <w:r>
        <w:rPr>
          <w:b w:val="false"/>
          <w:bCs w:val="false"/>
          <w:i w:val="false"/>
          <w:iCs w:val="false"/>
        </w:rPr>
        <w:t>element</w:t>
      </w:r>
      <w:r>
        <w:rPr>
          <w:b w:val="false"/>
          <w:bCs w:val="false"/>
          <w:i w:val="false"/>
          <w:iCs w:val="false"/>
        </w:rPr>
        <w:t xml:space="preserve">en heeft </w:t>
      </w:r>
      <w:r>
        <w:rPr>
          <w:rFonts w:ascii="Courier New" w:hAnsi="Courier New"/>
          <w:b w:val="false"/>
          <w:bCs w:val="false"/>
          <w:i w:val="false"/>
          <w:iCs w:val="false"/>
        </w:rPr>
        <w:t>noValue=”waardeOnbekend”</w:t>
      </w:r>
      <w:r>
        <w:rPr>
          <w:b w:val="false"/>
          <w:bCs w:val="false"/>
          <w:i w:val="false"/>
          <w:iCs w:val="false"/>
        </w:rPr>
        <w:t xml:space="preserve"> als betekenis dat de </w:t>
      </w:r>
      <w:r>
        <w:rPr>
          <w:b w:val="false"/>
          <w:bCs w:val="false"/>
          <w:i w:val="false"/>
          <w:iCs w:val="false"/>
        </w:rPr>
        <w:t xml:space="preserve">tijd of </w:t>
      </w:r>
      <w:r>
        <w:rPr>
          <w:b w:val="false"/>
          <w:bCs w:val="false"/>
          <w:i w:val="false"/>
          <w:iCs w:val="false"/>
        </w:rPr>
        <w:t xml:space="preserve">datum onbekend is. Bij een </w:t>
      </w:r>
      <w:r>
        <w:rPr>
          <w:b w:val="false"/>
          <w:bCs w:val="false"/>
          <w:i w:val="false"/>
          <w:iCs w:val="false"/>
        </w:rPr>
        <w:t xml:space="preserve">tijd of </w:t>
      </w:r>
      <w:r>
        <w:rPr>
          <w:b w:val="false"/>
          <w:bCs w:val="false"/>
          <w:i w:val="false"/>
          <w:iCs w:val="false"/>
        </w:rPr>
        <w:t>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rPr>
          <w:rFonts w:ascii="Times New Roman" w:hAnsi="Times New Roman"/>
          <w:b w:val="false"/>
          <w:b w:val="false"/>
          <w:bCs w:val="false"/>
          <w:i w:val="false"/>
          <w:i w:val="false"/>
          <w:iCs w:val="false"/>
        </w:rPr>
      </w:pPr>
      <w:r>
        <w:rPr>
          <w:b w:val="false"/>
          <w:bCs w:val="false"/>
          <w:i w:val="false"/>
          <w:iCs w:val="false"/>
        </w:rPr>
      </w:r>
    </w:p>
    <w:p>
      <w:pPr>
        <w:pStyle w:val="Normal"/>
        <w:rPr>
          <w:b w:val="false"/>
          <w:b w:val="false"/>
          <w:bCs w:val="false"/>
          <w:i w:val="false"/>
          <w:i w:val="false"/>
          <w:iCs w:val="false"/>
        </w:rPr>
      </w:pPr>
      <w:r>
        <w:rPr>
          <w:b w:val="false"/>
          <w:bCs w:val="false"/>
          <w:i w:val="false"/>
          <w:iCs w:val="false"/>
        </w:rPr>
        <w:t>In tijd- en datumelementen heeft een lege elementinhoud</w:t>
      </w:r>
      <w:r>
        <w:rPr>
          <w:b w:val="false"/>
          <w:bCs w:val="false"/>
          <w:i w:val="false"/>
          <w:iCs w:val="false"/>
        </w:rPr>
        <w:t xml:space="preserve"> als betekenis dat de </w:t>
      </w:r>
      <w:r>
        <w:rPr>
          <w:b w:val="false"/>
          <w:bCs w:val="false"/>
          <w:i w:val="false"/>
          <w:iCs w:val="false"/>
        </w:rPr>
        <w:t xml:space="preserve">tijd of </w:t>
      </w:r>
      <w:r>
        <w:rPr>
          <w:b w:val="false"/>
          <w:bCs w:val="false"/>
          <w:i w:val="false"/>
          <w:iCs w:val="false"/>
        </w:rPr>
        <w:t xml:space="preserve">datum nog geen waarde heeft. Dit kan alleen voorkomen bij </w:t>
      </w:r>
      <w:r>
        <w:rPr>
          <w:b w:val="false"/>
          <w:bCs w:val="false"/>
          <w:i w:val="false"/>
          <w:iCs w:val="false"/>
        </w:rPr>
        <w:t xml:space="preserve">tijdstippen en </w:t>
      </w:r>
      <w:r>
        <w:rPr>
          <w:b w:val="false"/>
          <w:bCs w:val="false"/>
          <w:i w:val="false"/>
          <w:iCs w:val="false"/>
        </w:rPr>
        <w:t>datums die niet altijd een waarde hoeven te hebben (optionaliteit 0). Bij de overlijdensda</w:t>
        <w:softHyphen/>
        <w:t xml:space="preserve">tum van een persoon wil dit bijvoorbeeld zeggen dat de persoon nog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de relatie nog bestaat en bij een </w:t>
      </w:r>
      <w:r>
        <w:rPr>
          <w:rFonts w:ascii="Courier New" w:hAnsi="Courier New"/>
          <w:b w:val="false"/>
          <w:bCs w:val="false"/>
          <w:i w:val="false"/>
          <w:iCs w:val="false"/>
        </w:rPr>
        <w:t>&lt;StUF:eindGeldigheid&gt;</w:t>
      </w:r>
      <w:r>
        <w:rPr>
          <w:b w:val="false"/>
          <w:bCs w:val="false"/>
          <w:i w:val="false"/>
          <w:iCs w:val="false"/>
        </w:rPr>
        <w:t xml:space="preserve"> wil dit zeggen dat de gegevens heden geldig zijn.</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0" w:name="__RefHeading__36654993"/>
      <w:bookmarkStart w:id="41" w:name="_Ref523204459"/>
      <w:bookmarkEnd w:id="40"/>
      <w:r>
        <w:rPr/>
        <w:t xml:space="preserve">Het opnemen van relatie-entiteit in een </w:t>
      </w:r>
      <w:bookmarkEnd w:id="41"/>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w:t>
      </w:r>
      <w:del w:id="148" w:author="Onbekende auteur" w:date="2017-03-06T11:56:00Z">
        <w:r>
          <w:rPr>
            <w:spacing w:val="-2"/>
          </w:rPr>
          <w:delText>daarbinnen het element leeg</w:delText>
        </w:r>
      </w:del>
      <w:ins w:id="149" w:author="Onbekende auteur" w:date="2017-03-06T11:56:00Z">
        <w:r>
          <w:rPr>
            <w:spacing w:val="-2"/>
          </w:rPr>
          <w:t>het attribute noValue</w:t>
        </w:r>
      </w:ins>
      <w:r>
        <w:rPr>
          <w:spacing w:val="-2"/>
        </w:rPr>
        <w:t xml:space="preserve"> met als waarde </w:t>
      </w:r>
      <w:r>
        <w:rPr>
          <w:rFonts w:ascii="Courier New" w:hAnsi="Courier New"/>
          <w:spacing w:val="-2"/>
        </w:rPr>
        <w:t>”nietOndersteund”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w:t>
      </w:r>
      <w:r>
        <w:rPr>
          <w:spacing w:val="-2"/>
        </w:rPr>
        <w:t xml:space="preserve">daarbinnen het </w:t>
      </w:r>
      <w:del w:id="150" w:author="Onbekende auteur" w:date="2017-03-06T11:56:00Z">
        <w:r>
          <w:rPr>
            <w:spacing w:val="-2"/>
          </w:rPr>
          <w:delText>element leeg</w:delText>
        </w:r>
      </w:del>
      <w:ins w:id="151" w:author="Onbekende auteur" w:date="2017-03-06T11:56:00Z">
        <w:r>
          <w:rPr>
            <w:spacing w:val="-2"/>
          </w:rPr>
          <w:t>attribute noValue</w:t>
        </w:r>
      </w:ins>
      <w:r>
        <w:rPr>
          <w:spacing w:val="-2"/>
        </w:rPr>
        <w:t xml:space="preserve"> met als waarde </w:t>
      </w:r>
      <w:r>
        <w:rPr>
          <w:rFonts w:ascii="Courier New" w:hAnsi="Courier New"/>
          <w:spacing w:val="-2"/>
        </w:rPr>
        <w:t>”nietGeautori</w:t>
        <w:softHyphen/>
        <w:t>seerd”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w:t>
      </w:r>
      <w:del w:id="152" w:author="Onbekende auteur" w:date="2017-03-06T11:57:00Z">
        <w:r>
          <w:rPr>
            <w:spacing w:val="-2"/>
          </w:rPr>
          <w:delText xml:space="preserve">met </w:delText>
        </w:r>
      </w:del>
      <w:del w:id="153" w:author="Onbekende auteur" w:date="2017-03-06T11:57:00Z">
        <w:r>
          <w:rPr>
            <w:spacing w:val="-2"/>
          </w:rPr>
          <w:delText xml:space="preserve">daarbinnen het element leeg </w:delText>
        </w:r>
      </w:del>
      <w:r>
        <w:rPr>
          <w:spacing w:val="-2"/>
        </w:rPr>
        <w:t>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Het verzendende weet dat vastgesteld is dat het onbekend is of de relatie al dan niet voorkomt.</w:t>
        <w:br/>
      </w:r>
      <w:r>
        <w:rPr>
          <w:spacing w:val="-2"/>
        </w:rPr>
        <w:t xml:space="preserve">Het element voor de relatie-entiteit wordt opgenomen met </w:t>
      </w:r>
      <w:r>
        <w:rPr>
          <w:spacing w:val="-2"/>
        </w:rPr>
        <w:t xml:space="preserve">daarbinnen het </w:t>
      </w:r>
      <w:del w:id="154" w:author="Onbekende auteur" w:date="2017-03-06T11:57:00Z">
        <w:r>
          <w:rPr>
            <w:spacing w:val="-2"/>
          </w:rPr>
          <w:delText>element leeg</w:delText>
        </w:r>
      </w:del>
      <w:ins w:id="155" w:author="Onbekende auteur" w:date="2017-03-06T11:57:00Z">
        <w:r>
          <w:rPr>
            <w:spacing w:val="-2"/>
          </w:rPr>
          <w:t>attribute noValue</w:t>
        </w:r>
      </w:ins>
      <w:r>
        <w:rPr>
          <w:spacing w:val="-2"/>
        </w:rPr>
        <w:t xml:space="preserve"> met als waarde </w:t>
      </w:r>
      <w:r>
        <w:rPr>
          <w:rFonts w:ascii="Courier New" w:hAnsi="Courier New"/>
          <w:spacing w:val="-2"/>
        </w:rPr>
        <w:t>”vastgesteldOnbekend”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Het element voor de relatie-entiteit wordt opgenomen</w:t>
      </w:r>
      <w:r>
        <w:rPr/>
        <w:t xml:space="preserve"> zonder elementinhoud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rPr/>
      </w:pPr>
      <w:del w:id="156" w:author="Onbekende auteur" w:date="2017-03-06T11:59:00Z">
        <w:r>
          <w:rPr>
            <w:spacing w:val="-2"/>
          </w:rPr>
          <w:delText xml:space="preserve">De constructie met het element </w:delText>
        </w:r>
      </w:del>
      <w:del w:id="157" w:author="Onbekende auteur" w:date="2017-03-06T11:59:00Z">
        <w:r>
          <w:rPr>
            <w:rFonts w:ascii="Courier New" w:hAnsi="Courier New"/>
            <w:spacing w:val="-2"/>
          </w:rPr>
          <w:delText>&lt;leeg&gt;</w:delText>
        </w:r>
      </w:del>
      <w:del w:id="158" w:author="Onbekende auteur" w:date="2017-03-06T11:59:00Z">
        <w:r>
          <w:rPr>
            <w:spacing w:val="-2"/>
          </w:rPr>
          <w:delText xml:space="preserve"> wordt i</w:delText>
        </w:r>
      </w:del>
      <w:ins w:id="159" w:author="Onbekende auteur" w:date="2017-03-06T11:59:00Z">
        <w:r>
          <w:rPr>
            <w:spacing w:val="-2"/>
          </w:rPr>
          <w:t>I</w:t>
        </w:r>
      </w:ins>
      <w:r>
        <w:rPr>
          <w:spacing w:val="-2"/>
        </w:rPr>
        <w:t xml:space="preserve">n een sectormodel schema </w:t>
      </w:r>
      <w:del w:id="160" w:author="Onbekende auteur" w:date="2017-03-06T11:59:00Z">
        <w:r>
          <w:rPr>
            <w:spacing w:val="-2"/>
          </w:rPr>
          <w:delText>gedefinieerd door</w:delText>
        </w:r>
      </w:del>
      <w:ins w:id="161" w:author="Onbekende auteur" w:date="2017-03-06T11:59:00Z">
        <w:r>
          <w:rPr>
            <w:spacing w:val="-2"/>
          </w:rPr>
          <w:t>wordt</w:t>
        </w:r>
      </w:ins>
      <w:r>
        <w:rPr>
          <w:spacing w:val="-2"/>
        </w:rPr>
        <w:t xml:space="preserve"> het </w:t>
      </w:r>
      <w:r>
        <w:rPr>
          <w:spacing w:val="-2"/>
        </w:rPr>
        <w:t>complexType</w:t>
      </w:r>
      <w:r>
        <w:rPr>
          <w:spacing w:val="-2"/>
        </w:rPr>
        <w:t xml:space="preserve"> voor een relatie </w:t>
      </w:r>
      <w:del w:id="162" w:author="Onbekende auteur" w:date="2017-03-06T11:59:00Z">
        <w:r>
          <w:rPr>
            <w:spacing w:val="-2"/>
          </w:rPr>
          <w:delText xml:space="preserve">te definiëren als een </w:delText>
        </w:r>
      </w:del>
      <w:del w:id="163" w:author="Onbekende auteur" w:date="2017-03-06T11:59:00Z">
        <w:r>
          <w:rPr>
            <w:rFonts w:ascii="Courier New" w:hAnsi="Courier New"/>
            <w:spacing w:val="-2"/>
          </w:rPr>
          <w:delText>&lt;</w:delText>
        </w:r>
      </w:del>
      <w:del w:id="164" w:author="Onbekende auteur" w:date="2017-03-06T11:59:00Z">
        <w:r>
          <w:rPr>
            <w:rFonts w:ascii="Courier New" w:hAnsi="Courier New"/>
            <w:spacing w:val="-2"/>
          </w:rPr>
          <w:delText>choice</w:delText>
        </w:r>
      </w:del>
      <w:del w:id="165" w:author="Onbekende auteur" w:date="2017-03-06T11:59:00Z">
        <w:r>
          <w:rPr>
            <w:rFonts w:ascii="Courier New" w:hAnsi="Courier New"/>
            <w:spacing w:val="-2"/>
          </w:rPr>
          <w:delText>&gt;</w:delText>
        </w:r>
      </w:del>
      <w:del w:id="166" w:author="Onbekende auteur" w:date="2017-03-06T11:59:00Z">
        <w:r>
          <w:rPr>
            <w:spacing w:val="-2"/>
          </w:rPr>
          <w:delText xml:space="preserve"> </w:delText>
        </w:r>
      </w:del>
      <w:del w:id="167" w:author="Onbekende auteur" w:date="2017-03-06T11:59:00Z">
        <w:r>
          <w:rPr>
            <w:spacing w:val="-2"/>
          </w:rPr>
          <w:delText>van</w:delText>
        </w:r>
      </w:del>
      <w:ins w:id="168" w:author="Onbekende auteur" w:date="2017-03-06T11:59:00Z">
        <w:r>
          <w:rPr>
            <w:spacing w:val="-2"/>
          </w:rPr>
          <w:t xml:space="preserve">gedefinieerd met </w:t>
        </w:r>
      </w:ins>
      <w:ins w:id="169" w:author="Onbekende auteur" w:date="2017-03-06T11:59:00Z">
        <w:r>
          <w:rPr>
            <w:rFonts w:ascii="Courier New" w:hAnsi="Courier New"/>
            <w:spacing w:val="-2"/>
          </w:rPr>
          <w:t>minOccurs=”0”</w:t>
        </w:r>
      </w:ins>
      <w:ins w:id="170" w:author="Onbekende auteur" w:date="2017-03-06T11:59:00Z">
        <w:r>
          <w:rPr/>
          <w:t xml:space="preserve"> voor de sequence op het hoogste niveau in het complexType</w:t>
        </w:r>
      </w:ins>
      <w:ins w:id="171" w:author="Onbekende auteur" w:date="2017-03-06T12:00:00Z">
        <w:r>
          <w:rPr/>
          <w:t xml:space="preserve">. </w:t>
        </w:r>
      </w:ins>
      <w:del w:id="172" w:author="Onbekende auteur" w:date="2017-03-06T12:00:00Z">
        <w:r>
          <w:rPr/>
          <w:delText>:</w:delText>
        </w:r>
      </w:del>
    </w:p>
    <w:p>
      <w:pPr>
        <w:pStyle w:val="Normal"/>
        <w:widowContro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del w:id="173" w:author="Onbekende auteur" w:date="2017-03-06T12:00:00Z">
        <w:r>
          <w:rPr>
            <w:spacing w:val="-2"/>
          </w:rPr>
          <w:delText xml:space="preserve">het element </w:delText>
        </w:r>
      </w:del>
      <w:del w:id="174" w:author="Onbekende auteur" w:date="2017-03-06T12:00:00Z">
        <w:r>
          <w:rPr>
            <w:rFonts w:ascii="Courier New" w:hAnsi="Courier New"/>
            <w:spacing w:val="-2"/>
          </w:rPr>
          <w:delText xml:space="preserve">&lt;leeg minOccurs=”0” </w:delText>
        </w:r>
      </w:del>
      <w:del w:id="175" w:author="Onbekende auteur" w:date="2017-03-06T12:00:00Z">
        <w:r>
          <w:rPr>
            <w:rFonts w:ascii="Courier New" w:hAnsi="Courier New"/>
            <w:spacing w:val="-2"/>
          </w:rPr>
          <w:delText>type=”StUF:NoValue”/&gt;</w:delText>
        </w:r>
      </w:del>
      <w:del w:id="176" w:author="Onbekende auteur" w:date="2017-03-06T12:00:00Z">
        <w:r>
          <w:rPr>
            <w:spacing w:val="-2"/>
          </w:rPr>
          <w:delText xml:space="preserve"> </w:delText>
        </w:r>
      </w:del>
    </w:p>
    <w:p>
      <w:pPr>
        <w:pStyle w:val="Normal"/>
        <w:widowContro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del w:id="177" w:author="Onbekende auteur" w:date="2017-03-06T12:00:00Z">
        <w:r>
          <w:rPr>
            <w:spacing w:val="-2"/>
          </w:rPr>
          <w:delText xml:space="preserve">de </w:delText>
        </w:r>
      </w:del>
      <w:del w:id="178" w:author="Onbekende auteur" w:date="2017-03-06T12:00:00Z">
        <w:r>
          <w:rPr>
            <w:rFonts w:ascii="Courier New" w:hAnsi="Courier New"/>
            <w:spacing w:val="-2"/>
          </w:rPr>
          <w:delText>&lt;sequence&gt;</w:delText>
        </w:r>
      </w:del>
      <w:del w:id="179" w:author="Onbekende auteur" w:date="2017-03-06T12:00:00Z">
        <w:r>
          <w:rPr>
            <w:spacing w:val="-2"/>
          </w:rPr>
          <w:delText xml:space="preserve"> van </w:delText>
        </w:r>
      </w:del>
      <w:del w:id="180" w:author="Onbekende auteur" w:date="2017-03-06T12:00:00Z">
        <w:r>
          <w:rPr>
            <w:spacing w:val="-2"/>
          </w:rPr>
          <w:delText xml:space="preserve">het element </w:delText>
        </w:r>
      </w:del>
      <w:del w:id="181" w:author="Onbekende auteur" w:date="2017-03-06T12:00:00Z">
        <w:r>
          <w:rPr>
            <w:rFonts w:ascii="Courier New" w:hAnsi="Courier New"/>
            <w:spacing w:val="-2"/>
          </w:rPr>
          <w:delText>&lt;gerelateerde&gt;</w:delText>
        </w:r>
      </w:del>
      <w:del w:id="182" w:author="Onbekende auteur" w:date="2017-03-06T12:00:00Z">
        <w:r>
          <w:rPr>
            <w:spacing w:val="-2"/>
          </w:rPr>
          <w:delText xml:space="preserve"> </w:delText>
        </w:r>
      </w:del>
      <w:del w:id="183" w:author="Onbekende auteur" w:date="2017-03-06T12:00:00Z">
        <w:r>
          <w:rPr>
            <w:spacing w:val="-2"/>
          </w:rPr>
          <w:delText>en de overige elementen van de relatie</w:delText>
        </w:r>
      </w:del>
      <w:del w:id="184" w:author="Onbekende auteur" w:date="2017-03-06T12:00:00Z">
        <w:r>
          <w:rPr>
            <w:spacing w:val="-2"/>
          </w:rPr>
          <w:delText>.</w:delText>
        </w:r>
      </w:del>
    </w:p>
    <w:p>
      <w:pPr>
        <w:pStyle w:val="Normal"/>
        <w:rPr/>
      </w:pPr>
      <w:r>
        <w:rPr>
          <w:spacing w:val="-2"/>
        </w:rPr>
        <w:t>Hieronder staat een voorbeeld.</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&lt;complexType name=”AAABBB-</w:t>
      </w:r>
      <w:r>
        <w:rPr>
          <w:rFonts w:ascii="Courier New" w:hAnsi="Courier New"/>
          <w:spacing w:val="-2"/>
        </w:rPr>
        <w:t>xxx</w:t>
      </w:r>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del w:id="185" w:author="Onbekende auteur" w:date="2017-03-06T12:00:00Z">
        <w:r>
          <w:rPr>
            <w:rFonts w:ascii="Courier New" w:hAnsi="Courier New"/>
            <w:spacing w:val="-2"/>
          </w:rPr>
          <w:tab/>
          <w:delText>&lt;choice&gt;</w:delText>
        </w:r>
      </w:del>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del w:id="186" w:author="Onbekende auteur" w:date="2017-03-06T12:00:00Z">
        <w:r>
          <w:rPr>
            <w:rFonts w:ascii="Courier New" w:hAnsi="Courier New"/>
            <w:spacing w:val="-2"/>
          </w:rPr>
          <w:tab/>
          <w:tab/>
          <w:delText>&lt;leeg minOccurs=”0” type=”StUF:NoValue/&gt;</w:delText>
        </w:r>
      </w:del>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r>
      <w:del w:id="187" w:author="Onbekende auteur" w:date="2017-03-06T12:00:00Z">
        <w:r>
          <w:rPr>
            <w:rFonts w:ascii="Courier New" w:hAnsi="Courier New"/>
            <w:spacing w:val="-2"/>
          </w:rPr>
          <w:tab/>
        </w:r>
      </w:del>
      <w:r>
        <w:rPr>
          <w:rFonts w:ascii="Courier New" w:hAnsi="Courier New"/>
          <w:spacing w:val="-2"/>
        </w:rPr>
        <w:t>&lt;sequence</w:t>
      </w:r>
      <w:ins w:id="188" w:author="Onbekende auteur" w:date="2017-03-06T12:00:00Z">
        <w:r>
          <w:rPr>
            <w:rFonts w:ascii="Courier New" w:hAnsi="Courier New"/>
            <w:spacing w:val="-2"/>
          </w:rPr>
          <w:t xml:space="preserve"> </w:t>
        </w:r>
      </w:ins>
      <w:ins w:id="189" w:author="Onbekende auteur" w:date="2017-03-06T12:00:00Z">
        <w:r>
          <w:rPr>
            <w:rFonts w:ascii="Courier New" w:hAnsi="Courier New"/>
            <w:spacing w:val="-2"/>
          </w:rPr>
          <w:t>minOccurs=”0”</w:t>
        </w:r>
      </w:ins>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r>
      <w:del w:id="190" w:author="Onbekende auteur" w:date="2017-03-06T12:00:00Z">
        <w:r>
          <w:rPr>
            <w:rFonts w:ascii="Courier New" w:hAnsi="Courier New"/>
            <w:spacing w:val="-2"/>
          </w:rPr>
          <w:tab/>
        </w:r>
      </w:del>
      <w:r>
        <w:rPr>
          <w:rFonts w:ascii="Courier New" w:hAnsi="Courier New"/>
          <w:spacing w:val="-2"/>
        </w:rPr>
        <w:t>&lt;gerelateerde type=”sectormodel:BBB-basis/&gt;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r>
      <w:del w:id="191" w:author="Onbekende auteur" w:date="2017-03-06T12:00:00Z">
        <w:r>
          <w:rPr>
            <w:rFonts w:ascii="Courier New" w:hAnsi="Courier New"/>
            <w:spacing w:val="-2"/>
          </w:rPr>
          <w:tab/>
        </w:r>
      </w:del>
      <w:r>
        <w:rPr>
          <w:rFonts w:ascii="Courier New" w:hAnsi="Courier New"/>
          <w:spacing w:val="-2"/>
        </w:rPr>
        <w:t xml:space="preserve">&lt;elementRelatie1 </w:t>
      </w:r>
      <w:r>
        <w:rPr>
          <w:rFonts w:eastAsia="Times New Roman" w:cs="Times New Roman" w:ascii="Courier New" w:hAnsi="Courier New"/>
          <w:color w:val="auto"/>
          <w:spacing w:val="-2"/>
          <w:sz w:val="20"/>
          <w:szCs w:val="20"/>
          <w:lang w:val="nl-NL" w:bidi="ar-SA"/>
        </w:rPr>
        <w:t>…</w:t>
      </w:r>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r>
      <w:del w:id="192" w:author="Onbekende auteur" w:date="2017-03-06T12:00:00Z">
        <w:r>
          <w:rPr>
            <w:rFonts w:ascii="Courier New" w:hAnsi="Courier New"/>
            <w:spacing w:val="-2"/>
          </w:rPr>
          <w:tab/>
        </w:r>
      </w:del>
      <w:r>
        <w:rPr>
          <w:rFonts w:eastAsia="Times New Roman" w:cs="Times New Roman" w:ascii="Courier New" w:hAnsi="Courier New"/>
          <w:color w:val="auto"/>
          <w:spacing w:val="-2"/>
          <w:sz w:val="20"/>
          <w:szCs w:val="20"/>
          <w:lang w:val="nl-NL" w:bidi="ar-SA"/>
        </w:rPr>
        <w:t>… …</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ab/>
      </w:r>
      <w:del w:id="193" w:author="Onbekende auteur" w:date="2017-03-06T12:00:00Z">
        <w:r>
          <w:rPr>
            <w:rFonts w:eastAsia="Times New Roman" w:cs="Times New Roman" w:ascii="Courier New" w:hAnsi="Courier New"/>
            <w:color w:val="auto"/>
            <w:spacing w:val="-2"/>
            <w:sz w:val="20"/>
            <w:szCs w:val="20"/>
            <w:lang w:val="nl-NL" w:bidi="ar-SA"/>
          </w:rPr>
          <w:tab/>
        </w:r>
      </w:del>
      <w:r>
        <w:rPr>
          <w:rFonts w:eastAsia="Times New Roman" w:cs="Times New Roman" w:ascii="Courier New" w:hAnsi="Courier New"/>
          <w:color w:val="auto"/>
          <w:spacing w:val="-2"/>
          <w:sz w:val="20"/>
          <w:szCs w:val="20"/>
          <w:lang w:val="nl-NL" w:bidi="ar-SA"/>
        </w:rPr>
        <w:t>&lt;elementRelatieN …/&gt;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r>
      <w:del w:id="194" w:author="Onbekende auteur" w:date="2017-03-06T12:00:00Z">
        <w:r>
          <w:rPr>
            <w:rFonts w:eastAsia="Times New Roman" w:cs="Times New Roman" w:ascii="Courier New" w:hAnsi="Courier New"/>
            <w:color w:val="auto"/>
            <w:spacing w:val="-2"/>
            <w:sz w:val="20"/>
            <w:szCs w:val="20"/>
            <w:lang w:val="nl-NL" w:bidi="ar-SA"/>
          </w:rPr>
          <w:tab/>
        </w:r>
      </w:del>
      <w:r>
        <w:rPr>
          <w:rFonts w:eastAsia="Times New Roman" w:cs="Times New Roman" w:ascii="Courier New" w:hAnsi="Courier New"/>
          <w:color w:val="auto"/>
          <w:spacing w:val="-2"/>
          <w:sz w:val="20"/>
          <w:szCs w:val="20"/>
          <w:lang w:val="nl-NL" w:bidi="ar-SA"/>
        </w:rPr>
        <w:t>&lt;/sequence&gt;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del w:id="195" w:author="Onbekende auteur" w:date="2017-03-06T12:00:00Z">
        <w:r>
          <w:rPr>
            <w:rFonts w:eastAsia="Times New Roman" w:cs="Times New Roman" w:ascii="Courier New" w:hAnsi="Courier New"/>
            <w:color w:val="auto"/>
            <w:spacing w:val="-2"/>
            <w:sz w:val="20"/>
            <w:szCs w:val="20"/>
            <w:lang w:val="nl-NL" w:bidi="ar-SA"/>
          </w:rPr>
          <w:tab/>
          <w:delText>&lt;/choice&gt;</w:delText>
        </w:r>
      </w:del>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&lt;attribute ref=”sectormodel:entiteittypeAAABBB” use=”required”/&gt;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eastAsia="Times New Roman" w:cs="Times New Roman" w:ascii="Courier New" w:hAnsi="Courier New"/>
          <w:color w:val="auto"/>
          <w:spacing w:val="-2"/>
          <w:sz w:val="20"/>
          <w:szCs w:val="20"/>
          <w:lang w:val="nl-NL" w:bidi="ar-SA"/>
        </w:rPr>
        <w:tab/>
        <w:t>&lt;attributeGroup ref=”StUF:entiteit”/</w:t>
      </w:r>
      <w:r>
        <w:rPr>
          <w:rFonts w:eastAsia="Times New Roman" w:cs="Times New Roman" w:ascii="Courier New" w:hAnsi="Courier New"/>
          <w:color w:val="auto"/>
          <w:spacing w:val="-2"/>
          <w:sz w:val="20"/>
          <w:szCs w:val="20"/>
          <w:lang w:val="nl-NL" w:bidi="ar-SA"/>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eastAsia="Times New Roman" w:cs="Times New Roman" w:ascii="Courier New" w:hAnsi="Courier New"/>
          <w:color w:val="auto"/>
          <w:spacing w:val="-2"/>
          <w:sz w:val="20"/>
          <w:szCs w:val="20"/>
          <w:lang w:val="nl-NL" w:bidi="ar-SA"/>
        </w:rPr>
        <w:t>&lt;/</w:t>
      </w:r>
      <w:r>
        <w:rPr>
          <w:rFonts w:eastAsia="Times New Roman" w:cs="Times New Roman" w:ascii="Courier New" w:hAnsi="Courier New"/>
          <w:color w:val="auto"/>
          <w:spacing w:val="-2"/>
          <w:sz w:val="20"/>
          <w:szCs w:val="20"/>
          <w:lang w:val="nl-NL" w:bidi="ar-SA"/>
        </w:rPr>
        <w:t>complexType&gt;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t xml:space="preserve">Er is voor deze constructie </w:t>
      </w:r>
      <w:ins w:id="196" w:author="Onbekende auteur" w:date="2017-03-06T12:01:00Z">
        <w:r>
          <w:rPr>
            <w:spacing w:val="-2"/>
          </w:rPr>
          <w:t xml:space="preserve">met </w:t>
        </w:r>
      </w:ins>
      <w:ins w:id="197" w:author="Onbekende auteur" w:date="2017-03-06T12:01:00Z">
        <w:r>
          <w:rPr>
            <w:rFonts w:ascii="Courier New" w:hAnsi="Courier New"/>
            <w:spacing w:val="-2"/>
          </w:rPr>
          <w:t xml:space="preserve">&lt;sequence </w:t>
        </w:r>
      </w:ins>
      <w:ins w:id="198" w:author="Onbekende auteur" w:date="2017-03-06T12:01:00Z">
        <w:r>
          <w:rPr>
            <w:rFonts w:ascii="Courier New" w:hAnsi="Courier New"/>
            <w:spacing w:val="-2"/>
          </w:rPr>
          <w:t>minOccurs=”0”</w:t>
        </w:r>
      </w:ins>
      <w:ins w:id="199" w:author="Onbekende auteur" w:date="2017-03-06T12:01:00Z">
        <w:r>
          <w:rPr>
            <w:rFonts w:ascii="Courier New" w:hAnsi="Courier New"/>
            <w:spacing w:val="-2"/>
          </w:rPr>
          <w:t xml:space="preserve">&gt; </w:t>
        </w:r>
      </w:ins>
      <w:r>
        <w:rPr>
          <w:spacing w:val="-2"/>
        </w:rPr>
        <w:t xml:space="preserve">gekozen, omdat anders in de sectormodelschema’s op alle relaties </w:t>
      </w:r>
      <w:r>
        <w:rPr>
          <w:rFonts w:ascii="Courier New" w:hAnsi="Courier New"/>
          <w:spacing w:val="-2"/>
        </w:rPr>
        <w:t>nillable=”true”</w:t>
      </w:r>
      <w:r>
        <w:rPr>
          <w:spacing w:val="-2"/>
        </w:rPr>
        <w:t xml:space="preserve"> gedefinieerd moet worden en er geen koppelvlakken gedefinieerd kunnen worden, waarin geen elementen voorkomen met attributes in combinatie met </w:t>
      </w:r>
      <w:r>
        <w:rPr>
          <w:rFonts w:ascii="Courier New" w:hAnsi="Courier New"/>
          <w:spacing w:val="-2"/>
        </w:rPr>
        <w:t>xsi:nil=”true”</w:t>
      </w:r>
      <w:r>
        <w:rPr>
          <w:spacing w:val="-2"/>
        </w:rPr>
        <w: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42" w:name="__RefHeading__32180856"/>
      <w:bookmarkEnd w:id="42"/>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3"/>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3"/>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3"/>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spacing w:val="-2"/>
        </w:rPr>
        <w:t>een lege waarde</w:t>
      </w:r>
      <w:r>
        <w:rPr>
          <w:spacing w:val="-2"/>
        </w:rPr>
        <w:t xml:space="preserve"> en </w:t>
      </w:r>
      <w:r>
        <w:rPr>
          <w:rFonts w:ascii="Courier New" w:hAnsi="Courier New"/>
          <w:spacing w:val="-2"/>
        </w:rPr>
        <w:t>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8"/>
        </w:numPr>
        <w:tabs>
          <w:tab w:val="left" w:pos="0" w:leader="none"/>
        </w:tabs>
        <w:ind w:left="363" w:right="0" w:hanging="363"/>
        <w:rPr/>
      </w:pPr>
      <w:bookmarkStart w:id="43" w:name="_Ref411583221"/>
      <w:bookmarkStart w:id="44" w:name="_Ref411583258"/>
      <w:bookmarkStart w:id="45" w:name="_Ref521996704"/>
      <w:r>
        <w:rPr/>
        <w:t>Berichtverwerking</w:t>
      </w:r>
      <w:bookmarkEnd w:id="43"/>
      <w:bookmarkEnd w:id="44"/>
      <w:bookmarkEnd w:id="45"/>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r>
        <w:rPr/>
        <w:t xml:space="preserve">met uitzondering van in sommige gevallen een synchroon vrij bericht </w:t>
      </w:r>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8"/>
        </w:numPr>
        <w:tabs>
          <w:tab w:val="left" w:pos="0" w:leader="none"/>
        </w:tabs>
        <w:ind w:left="576" w:right="0" w:hanging="576"/>
        <w:rPr/>
      </w:pPr>
      <w:r>
        <w:rPr/>
        <w:t>Codering van het type 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Versie StUF, sectormodel, koppelvlak </w:t>
      </w:r>
      <w:r>
        <w:rPr/>
        <w:t>en patch</w:t>
      </w:r>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pPr>
      <w:r>
        <w:rPr>
          <w:b w:val="false"/>
          <w:bCs w:val="false"/>
          <w:i w:val="false"/>
          <w:iCs w:val="false"/>
          <w:u w:val="none"/>
        </w:rPr>
        <w:t xml:space="preserve">Om fouten te herstellen worden patches uitgebracht op de StUF-standaard, sectormodellen en koppelvlakken. Het is voor de ontvanger van een bericht plezierig om te weten conform welke patch een bericht is aangemaakt. Om dit in een bericht te kunnen meegeven biedt de StUF-standaard de mogelijkheid om in het hoogste berichtelement zogenaamde </w:t>
      </w:r>
      <w:r>
        <w:rPr>
          <w:rFonts w:ascii="Courier New" w:hAnsi="Courier New"/>
          <w:b w:val="false"/>
          <w:bCs w:val="false"/>
          <w:i w:val="false"/>
          <w:iCs w:val="false"/>
          <w:u w:val="none"/>
        </w:rPr>
        <w:t>patch</w:t>
      </w:r>
      <w:r>
        <w:rPr>
          <w:b w:val="false"/>
          <w:bCs w:val="false"/>
          <w:i w:val="false"/>
          <w:iCs w:val="false"/>
          <w:u w:val="none"/>
        </w:rPr>
        <w:t xml:space="preserve"> attributes op te nemen. Een </w:t>
      </w:r>
      <w:r>
        <w:rPr>
          <w:rFonts w:ascii="Courier New" w:hAnsi="Courier New"/>
          <w:b w:val="false"/>
          <w:bCs w:val="false"/>
          <w:i w:val="false"/>
          <w:iCs w:val="false"/>
          <w:u w:val="none"/>
        </w:rPr>
        <w:t>patch</w:t>
      </w:r>
      <w:r>
        <w:rPr>
          <w:b w:val="false"/>
          <w:bCs w:val="false"/>
          <w:i w:val="false"/>
          <w:iCs w:val="false"/>
          <w:u w:val="none"/>
        </w:rPr>
        <w:t xml:space="preserve"> attribute </w:t>
      </w:r>
      <w:r>
        <w:rPr>
          <w:b w:val="false"/>
          <w:bCs w:val="false"/>
          <w:i w:val="false"/>
          <w:iCs w:val="false"/>
          <w:u w:val="none"/>
        </w:rPr>
        <w:t>bevat een non-negative integer en</w:t>
      </w:r>
      <w:r>
        <w:rPr>
          <w:b w:val="false"/>
          <w:bCs w:val="false"/>
          <w:i w:val="false"/>
          <w:iCs w:val="false"/>
          <w:u w:val="none"/>
        </w:rPr>
        <w:t xml:space="preserve"> is gedefinieerd in het schema voor de StUF-standaard, de schema’s voor een sectormodel of de schema’s voor een koppelvlak. </w:t>
      </w:r>
      <w:r>
        <w:rPr>
          <w:b w:val="false"/>
          <w:bCs w:val="false"/>
          <w:i w:val="false"/>
          <w:iCs w:val="false"/>
          <w:u w:val="none"/>
        </w:rPr>
        <w:t xml:space="preserve">Er is voor gekozen om de </w:t>
      </w:r>
      <w:r>
        <w:rPr>
          <w:rFonts w:ascii="Courier New" w:hAnsi="Courier New"/>
          <w:b w:val="false"/>
          <w:bCs w:val="false"/>
          <w:i w:val="false"/>
          <w:iCs w:val="false"/>
          <w:color w:val="000000"/>
          <w:sz w:val="20"/>
          <w:highlight w:val="white"/>
          <w:u w:val="none"/>
        </w:rPr>
        <w:t>patch</w:t>
      </w:r>
      <w:r>
        <w:rPr/>
        <w:t xml:space="preserve"> attributes </w:t>
      </w:r>
      <w:r>
        <w:rPr/>
        <w:t>op te nemen op het berichtelement, omdat in synchrone vrije berichten de stuurgegevens weggelaten mogen worden.</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b w:val="false"/>
          <w:bCs w:val="false"/>
          <w:i w:val="false"/>
          <w:iCs w:val="false"/>
          <w:u w:val="none"/>
        </w:rPr>
        <w:t>Bij de definitie van een bericht in een koppelvlak kan de ontwerper van het bericht nul of meer</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in de definitie van het berichtelement op te nemen als een </w:t>
      </w:r>
      <w:r>
        <w:rPr>
          <w:b w:val="false"/>
          <w:bCs w:val="false"/>
          <w:i w:val="false"/>
          <w:iCs w:val="false"/>
          <w:u w:val="none"/>
        </w:rPr>
        <w:t xml:space="preserve">ref naar </w:t>
      </w:r>
      <w:r>
        <w:rPr>
          <w:b w:val="false"/>
          <w:bCs w:val="false"/>
          <w:i w:val="false"/>
          <w:iCs w:val="false"/>
          <w:u w:val="none"/>
        </w:rPr>
        <w:t>een</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 gedefinieerd binnen </w:t>
      </w:r>
      <w:r>
        <w:rPr>
          <w:b w:val="false"/>
          <w:bCs w:val="false"/>
          <w:i w:val="false"/>
          <w:iCs w:val="false"/>
          <w:u w:val="none"/>
        </w:rPr>
        <w:t xml:space="preserve">de </w:t>
      </w:r>
      <w:r>
        <w:rPr>
          <w:b w:val="false"/>
          <w:bCs w:val="false"/>
          <w:i w:val="false"/>
          <w:iCs w:val="false"/>
          <w:u w:val="none"/>
        </w:rPr>
        <w:t>StUF-</w:t>
      </w:r>
      <w:r>
        <w:rPr>
          <w:b w:val="false"/>
          <w:bCs w:val="false"/>
          <w:i w:val="false"/>
          <w:iCs w:val="false"/>
          <w:u w:val="none"/>
        </w:rPr>
        <w:t>versie</w:t>
      </w:r>
      <w:r>
        <w:rPr>
          <w:b w:val="false"/>
          <w:bCs w:val="false"/>
          <w:i w:val="false"/>
          <w:iCs w:val="false"/>
          <w:u w:val="none"/>
        </w:rPr>
        <w:t xml:space="preserve">, </w:t>
      </w:r>
      <w:r>
        <w:rPr>
          <w:b w:val="false"/>
          <w:bCs w:val="false"/>
          <w:i w:val="false"/>
          <w:iCs w:val="false"/>
          <w:u w:val="none"/>
        </w:rPr>
        <w:t xml:space="preserve">een sectormodel of het koppelvlak. Het is aan de berichtontwerper om de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al dan niet op te nemen en al dan niet als verplicht (required) te definiëren. Het onderstaande xml-fragment geeft een voorbeeld van het gebruik van </w:t>
      </w:r>
      <w:r>
        <w:rPr>
          <w:rFonts w:ascii="Courier New" w:hAnsi="Courier New"/>
          <w:b w:val="false"/>
          <w:bCs w:val="false"/>
          <w:i w:val="false"/>
          <w:iCs w:val="false"/>
          <w:u w:val="none"/>
        </w:rPr>
        <w:t>patch</w:t>
      </w:r>
      <w:r>
        <w:rPr>
          <w:b w:val="false"/>
          <w:bCs w:val="false"/>
          <w:i w:val="false"/>
          <w:iCs w:val="false"/>
          <w:u w:val="none"/>
        </w:rPr>
        <w:t xml:space="preserve"> attributes voor StUF0302, bg0320 en een koppelvlak in een berichtelement.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rFonts w:ascii="Courier New" w:hAnsi="Courier New"/>
          <w:b w:val="false"/>
          <w:b w:val="false"/>
          <w:bCs w:val="false"/>
          <w:i w:val="false"/>
          <w:i w:val="false"/>
          <w:iCs w:val="false"/>
          <w:u w:val="none"/>
        </w:rPr>
      </w:pPr>
      <w:r>
        <w:rPr>
          <w:rFonts w:ascii="Courier New" w:hAnsi="Courier New"/>
          <w:b w:val="false"/>
          <w:bCs w:val="false"/>
          <w:i w:val="false"/>
          <w:iCs w:val="false"/>
          <w:u w:val="none"/>
        </w:rPr>
        <w:t>&lt;mut:npsLk01</w:t>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ab/>
        <w:t>xmlns:stuf=”</w:t>
      </w:r>
      <w:hyperlink r:id="rId48">
        <w:r>
          <w:rPr>
            <w:rStyle w:val="Internetkoppeling"/>
            <w:b w:val="false"/>
            <w:bCs w:val="false"/>
            <w:i w:val="false"/>
            <w:iCs w:val="false"/>
            <w:u w:val="none"/>
          </w:rPr>
          <w:t>http://www.stufstandaarden.nl/StUF0302</w:t>
        </w:r>
      </w:hyperlink>
      <w:r>
        <w:rPr>
          <w:rFonts w:ascii="Courier New" w:hAnsi="Courier New"/>
          <w:b w:val="false"/>
          <w:bCs w:val="false"/>
          <w:i w:val="false"/>
          <w:iCs w:val="false"/>
          <w:color w:val="000000"/>
          <w:sz w:val="20"/>
          <w:highlight w:val="white"/>
          <w:u w:val="none"/>
        </w:rPr>
        <w:t xml:space="preserve">” </w:t>
        <w:tab/>
        <w:t>xmlns:bg=”</w:t>
      </w:r>
      <w:hyperlink r:id="rId49">
        <w:r>
          <w:rPr>
            <w:rStyle w:val="Internetkoppeling"/>
            <w:b w:val="false"/>
            <w:bCs w:val="false"/>
            <w:i w:val="false"/>
            <w:iCs w:val="false"/>
            <w:u w:val="none"/>
          </w:rPr>
          <w:t>http://www.stufstandaarden.nl/</w:t>
        </w:r>
      </w:hyperlink>
      <w:hyperlink r:id="rId50">
        <w:r>
          <w:rPr>
            <w:rStyle w:val="Internetkoppeling"/>
            <w:b w:val="false"/>
            <w:bCs w:val="false"/>
            <w:i w:val="false"/>
            <w:iCs w:val="false"/>
            <w:u w:val="none"/>
          </w:rPr>
          <w:t>sectormodel/bg0320</w:t>
        </w:r>
      </w:hyperlink>
      <w:r>
        <w:rPr>
          <w:rFonts w:ascii="Courier New" w:hAnsi="Courier New"/>
          <w:b w:val="false"/>
          <w:bCs w:val="false"/>
          <w:i w:val="false"/>
          <w:iCs w:val="false"/>
          <w:color w:val="000000"/>
          <w:sz w:val="20"/>
          <w:highlight w:val="white"/>
          <w:u w:val="none"/>
        </w:rPr>
        <w:t>”</w:t>
      </w:r>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xmlns:mut=”</w:t>
      </w:r>
      <w:hyperlink r:id="rId51">
        <w:r>
          <w:rPr>
            <w:rStyle w:val="Internetkoppeling"/>
            <w:rFonts w:ascii="Courier New" w:hAnsi="Courier New"/>
            <w:b w:val="false"/>
            <w:bCs w:val="false"/>
            <w:i w:val="false"/>
            <w:iCs w:val="false"/>
            <w:color w:val="000000"/>
            <w:sz w:val="20"/>
            <w:highlight w:val="white"/>
            <w:u w:val="none"/>
          </w:rPr>
          <w:t>http://www.stufstandaarden.nl/</w:t>
        </w:r>
      </w:hyperlink>
      <w:hyperlink r:id="rId52">
        <w:r>
          <w:rPr>
            <w:rStyle w:val="Internetkoppeling"/>
            <w:b w:val="false"/>
            <w:bCs w:val="false"/>
            <w:i w:val="false"/>
            <w:iCs w:val="false"/>
            <w:u w:val="none"/>
          </w:rPr>
          <w:t>koppelvlak/bg0320/mut0100</w:t>
        </w:r>
      </w:hyperlink>
      <w:r>
        <w:rPr>
          <w:rFonts w:ascii="Courier New" w:hAnsi="Courier New"/>
          <w:b w:val="false"/>
          <w:bCs w:val="false"/>
          <w:i w:val="false"/>
          <w:iCs w:val="false"/>
          <w:color w:val="000000"/>
          <w:sz w:val="20"/>
          <w:highlight w:val="white"/>
          <w:u w:val="none"/>
        </w:rPr>
        <w:t>”</w:t>
      </w:r>
    </w:p>
    <w:p>
      <w:pPr>
        <w:pStyle w:val="Normal"/>
        <w:widowControl/>
        <w:rPr>
          <w:rFonts w:ascii="Courier New" w:hAnsi="Courier New"/>
          <w:b w:val="false"/>
          <w:b w:val="false"/>
          <w:bCs w:val="false"/>
          <w:i w:val="false"/>
          <w:i w:val="false"/>
          <w:iCs w:val="false"/>
          <w:color w:val="000000"/>
          <w:sz w:val="20"/>
          <w:highlight w:val="white"/>
          <w:u w:val="none"/>
        </w:rPr>
      </w:pPr>
      <w:r>
        <w:rPr>
          <w:rFonts w:ascii="Courier New" w:hAnsi="Courier New"/>
          <w:b w:val="false"/>
          <w:bCs w:val="false"/>
          <w:i w:val="false"/>
          <w:iCs w:val="false"/>
          <w:color w:val="000000"/>
          <w:sz w:val="20"/>
          <w:highlight w:val="white"/>
          <w:u w:val="none"/>
        </w:rPr>
        <w:tab/>
        <w:t>stuf:patch=”01” bg:patch=”02” mut:patch=”00”&gt;</w:t>
      </w:r>
    </w:p>
    <w:p>
      <w:pPr>
        <w:pStyle w:val="Normal"/>
        <w:widowControl/>
        <w:rPr>
          <w:rFonts w:ascii="Courier New" w:hAnsi="Courier New" w:eastAsia="Times New Roman" w:cs="Times New Roman"/>
          <w:b w:val="false"/>
          <w:b w:val="false"/>
          <w:bCs w:val="false"/>
          <w:i w:val="false"/>
          <w:i w:val="false"/>
          <w:iCs w:val="false"/>
          <w:color w:val="000000"/>
          <w:sz w:val="20"/>
          <w:szCs w:val="20"/>
          <w:highlight w:val="white"/>
          <w:u w:val="none"/>
          <w:lang w:val="nl-NL" w:bidi="ar-SA"/>
        </w:rPr>
      </w:pPr>
      <w:r>
        <w:rPr>
          <w:rFonts w:eastAsia="Times New Roman" w:cs="Times New Roman" w:ascii="Courier New" w:hAnsi="Courier New"/>
          <w:b w:val="false"/>
          <w:bCs w:val="false"/>
          <w:i w:val="false"/>
          <w:iCs w:val="false"/>
          <w:color w:val="000000"/>
          <w:sz w:val="20"/>
          <w:szCs w:val="20"/>
          <w:highlight w:val="white"/>
          <w:u w:val="none"/>
          <w:lang w:val="nl-NL" w:bidi="ar-SA"/>
        </w:rPr>
        <w:tab/>
        <w: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&lt;/</w:t>
      </w:r>
      <w:r>
        <w:rPr>
          <w:rFonts w:eastAsia="Times New Roman" w:cs="Times New Roman" w:ascii="Courier New" w:hAnsi="Courier New"/>
          <w:b w:val="false"/>
          <w:bCs w:val="false"/>
          <w:i w:val="false"/>
          <w:iCs w:val="false"/>
          <w:color w:val="000000"/>
          <w:sz w:val="20"/>
          <w:szCs w:val="20"/>
          <w:highlight w:val="white"/>
          <w:u w:val="none"/>
          <w:lang w:val="nl-NL" w:bidi="ar-SA"/>
        </w:rPr>
        <w:t>mut:npsLk01&gt;</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6" w:name="__RefHeading___Toc26508_84081049"/>
      <w:bookmarkStart w:id="47" w:name="_Ref521398288"/>
      <w:bookmarkEnd w:id="46"/>
      <w:r>
        <w:rPr/>
        <w:t>Berich</w:t>
      </w:r>
      <w:bookmarkEnd w:id="47"/>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8" w:name="Ref_BerichtcodeParagraaf"/>
      <w:bookmarkEnd w:id="48"/>
      <w:r>
        <w:rPr>
          <w:i/>
          <w:iCs/>
        </w:rPr>
        <w:t>berichtcode</w:t>
      </w:r>
      <w:bookmarkStart w:id="49" w:name="Ref_BerichtcodeParagraaf"/>
      <w:bookmarkEnd w:id="49"/>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3"/>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rFonts w:ascii="Courier New" w:hAnsi="Courier New"/>
          <w:spacing w:val="-2"/>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w:t>
      </w:r>
      <w:ins w:id="200" w:author="Onbekende auteur" w:date="2017-03-06T16:22:00Z">
        <w:r>
          <w:rPr>
            <w:rFonts w:ascii="Courier New" w:hAnsi="Courier New"/>
            <w:spacing w:val="-2"/>
          </w:rPr>
          <w:t>2</w:t>
        </w:r>
      </w:ins>
      <w:del w:id="201" w:author="Onbekende auteur" w:date="2017-03-06T16:22:00Z">
        <w:r>
          <w:rPr>
            <w:rFonts w:ascii="Courier New" w:hAnsi="Courier New"/>
            <w:spacing w:val="-2"/>
          </w:rPr>
          <w:delText>1</w:delText>
        </w:r>
      </w:del>
      <w:r>
        <w:rPr>
          <w:rFonts w:ascii="Courier New" w:hAnsi="Courier New"/>
          <w:spacing w:val="-2"/>
        </w:rPr>
        <w:t>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8"/>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8"/>
        </w:numPr>
        <w:tabs>
          <w:tab w:val="left" w:pos="0" w:leader="none"/>
        </w:tabs>
        <w:ind w:left="576" w:right="0" w:hanging="576"/>
        <w:rPr/>
      </w:pPr>
      <w:r>
        <w:rPr/>
        <w:t>Identificatie en volgorde</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0" w:name="_Ref123018898"/>
      <w:bookmarkStart w:id="51" w:name="_Ref123018914"/>
      <w:bookmarkEnd w:id="50"/>
      <w:bookmarkEnd w:id="51"/>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2" w:name="_Ref123018937"/>
      <w:bookmarkEnd w:id="52"/>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8"/>
        </w:numPr>
        <w:tabs>
          <w:tab w:val="left" w:pos="0" w:leader="none"/>
        </w:tabs>
        <w:ind w:left="576" w:right="0" w:hanging="576"/>
        <w:rPr/>
      </w:pPr>
      <w:bookmarkStart w:id="53" w:name="__RefHeading__31362383"/>
      <w:bookmarkStart w:id="54" w:name="Ref_Berichtenlogistiek"/>
      <w:bookmarkStart w:id="55" w:name="Ref_Berichtenlogistiek"/>
      <w:bookmarkEnd w:id="53"/>
      <w:bookmarkEnd w:id="55"/>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6" w:name="__RefHeading___Toc27267_84081049"/>
      <w:bookmarkStart w:id="57" w:name="Ref_RegelsBevestiging"/>
      <w:bookmarkStart w:id="58" w:name="Ref_RegelsBevestiging"/>
      <w:bookmarkEnd w:id="56"/>
      <w:bookmarkEnd w:id="58"/>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9" w:name="__RefHeading___Toc27650_84081049"/>
      <w:bookmarkEnd w:id="59"/>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60" w:name="__RefHeading__36323461"/>
      <w:bookmarkStart w:id="61" w:name="Ref_RegelsFoutberichten"/>
      <w:bookmarkStart w:id="62" w:name="Ref_RegelsFoutberichten"/>
      <w:bookmarkEnd w:id="60"/>
      <w:bookmarkEnd w:id="62"/>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3" w:name="_Ref136240449"/>
      <w:bookmarkStart w:id="64" w:name="_Ref141021140"/>
      <w:r>
        <w:rPr>
          <w:spacing w:val="-2"/>
        </w:rPr>
        <w:t>A</w:t>
      </w:r>
      <w:bookmarkEnd w:id="63"/>
      <w:bookmarkEnd w:id="64"/>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8"/>
        </w:numPr>
        <w:tabs>
          <w:tab w:val="left" w:pos="0" w:leader="none"/>
        </w:tabs>
        <w:ind w:left="363" w:right="0" w:hanging="363"/>
        <w:rPr/>
      </w:pPr>
      <w:bookmarkStart w:id="65" w:name="__RefHeading__34532389"/>
      <w:bookmarkStart w:id="66" w:name="_Ref416573071"/>
      <w:bookmarkStart w:id="67" w:name="_Ref416573544"/>
      <w:bookmarkStart w:id="68" w:name="_Ref422133146"/>
      <w:bookmarkEnd w:id="65"/>
      <w:r>
        <w:rPr/>
        <w:t>K</w:t>
      </w:r>
      <w:bookmarkEnd w:id="66"/>
      <w:bookmarkEnd w:id="67"/>
      <w:bookmarkEnd w:id="68"/>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5"/>
      </w:r>
      <w:r>
        <w:rPr/>
        <w:t>: kennisgevingberichten en synchronisatieberichten.</w:t>
      </w:r>
    </w:p>
    <w:p>
      <w:pPr>
        <w:pStyle w:val="Normal"/>
        <w:rPr/>
      </w:pPr>
      <w:r>
        <w:rPr/>
      </w:r>
    </w:p>
    <w:p>
      <w:pPr>
        <w:pStyle w:val="Normal"/>
        <w:rPr/>
      </w:pPr>
      <w:r>
        <w:rPr/>
        <w:t xml:space="preserve">Er zijn </w:t>
      </w:r>
      <w:r>
        <w:rPr/>
        <w:t>vijf</w:t>
      </w:r>
      <w:r>
        <w:rPr/>
        <w:t xml:space="preserve">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4"/>
        </w:numPr>
        <w:rPr/>
      </w:pPr>
      <w:r>
        <w:rPr/>
        <w:t>Sa01: Asynchrone synchronisatie van alleen de actuele situatie;</w:t>
      </w:r>
    </w:p>
    <w:p>
      <w:pPr>
        <w:pStyle w:val="Normal"/>
        <w:numPr>
          <w:ilvl w:val="0"/>
          <w:numId w:val="74"/>
        </w:numPr>
        <w:rPr/>
      </w:pPr>
      <w:r>
        <w:rPr/>
        <w:t>Sa02: Synchrone synchronisatie van alleen de actuele situatie;</w:t>
      </w:r>
    </w:p>
    <w:p>
      <w:pPr>
        <w:pStyle w:val="Normal"/>
        <w:numPr>
          <w:ilvl w:val="0"/>
          <w:numId w:val="74"/>
        </w:numPr>
        <w:rPr/>
      </w:pPr>
      <w:r>
        <w:rPr/>
        <w:t>Sh01: Asynchrone synchronisatie van de toestand van een object, inclusief historie en toekomstige mutaties;</w:t>
      </w:r>
    </w:p>
    <w:p>
      <w:pPr>
        <w:pStyle w:val="Normal"/>
        <w:numPr>
          <w:ilvl w:val="0"/>
          <w:numId w:val="74"/>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4"/>
        </w:numPr>
        <w:rPr/>
      </w:pPr>
      <w:r>
        <w:rPr/>
        <w:t>Sa03: Asynchrone vraag om een Sa01-bericht;</w:t>
      </w:r>
    </w:p>
    <w:p>
      <w:pPr>
        <w:pStyle w:val="Normal"/>
        <w:numPr>
          <w:ilvl w:val="0"/>
          <w:numId w:val="74"/>
        </w:numPr>
        <w:rPr/>
      </w:pPr>
      <w:r>
        <w:rPr/>
        <w:t>Sa04: Synchrone vraag om een Sa02-bericht;</w:t>
      </w:r>
    </w:p>
    <w:p>
      <w:pPr>
        <w:pStyle w:val="Normal"/>
        <w:numPr>
          <w:ilvl w:val="0"/>
          <w:numId w:val="74"/>
        </w:numPr>
        <w:rPr/>
      </w:pPr>
      <w:r>
        <w:rPr/>
        <w:t>Sh03: Asynchrone vraag om een Sh01-bericht;</w:t>
      </w:r>
    </w:p>
    <w:p>
      <w:pPr>
        <w:pStyle w:val="Normal"/>
        <w:numPr>
          <w:ilvl w:val="0"/>
          <w:numId w:val="74"/>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 xml:space="preserve">:entiteittype=”XXX” </w:t>
      </w:r>
      <w:r>
        <w:rPr>
          <w:rFonts w:ascii="Courier New" w:hAnsi="Courier New"/>
          <w:sz w:val="16"/>
          <w:szCs w:val="16"/>
        </w:rPr>
        <w:t>verwerkingssoort=”X”</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 xml:space="preserve">:entiteittype=”XXX” </w:t>
      </w:r>
      <w:r>
        <w:rPr>
          <w:rFonts w:ascii="Courier New" w:hAnsi="Courier New"/>
          <w:sz w:val="16"/>
          <w:szCs w:val="16"/>
        </w:rPr>
        <w:t>verwerkingssoort=”X”</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8"/>
        </w:numPr>
        <w:tabs>
          <w:tab w:val="left" w:pos="0" w:leader="none"/>
        </w:tabs>
        <w:ind w:left="576" w:right="0" w:hanging="576"/>
        <w:rPr/>
      </w:pPr>
      <w:bookmarkStart w:id="69" w:name="_Ref411840052"/>
      <w:bookmarkStart w:id="70" w:name="_Ref96834015"/>
      <w:bookmarkStart w:id="71" w:name="_Ref96834044"/>
      <w:bookmarkStart w:id="72" w:name="_Ref100555216"/>
      <w:bookmarkStart w:id="73" w:name="_Ref100555224"/>
      <w:bookmarkStart w:id="74" w:name="_Ref100555248"/>
      <w:bookmarkStart w:id="75" w:name="_Ref100555360"/>
      <w:bookmarkStart w:id="76" w:name="__RefHeading__34541453"/>
      <w:bookmarkEnd w:id="76"/>
      <w:bookmarkEnd w:id="69"/>
      <w:bookmarkEnd w:id="70"/>
      <w:bookmarkEnd w:id="71"/>
      <w:bookmarkEnd w:id="72"/>
      <w:bookmarkEnd w:id="73"/>
      <w:bookmarkEnd w:id="74"/>
      <w:bookmarkEnd w:id="75"/>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uppressLineNumbers/>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8"/>
        </w:numPr>
        <w:tabs>
          <w:tab w:val="left" w:pos="0" w:leader="none"/>
        </w:tabs>
        <w:ind w:left="576" w:right="0" w:hanging="576"/>
        <w:rPr/>
      </w:pPr>
      <w:bookmarkStart w:id="77" w:name="__RefHeading__26339_1582773544"/>
      <w:bookmarkStart w:id="78" w:name="_Ref521815103"/>
      <w:bookmarkStart w:id="79" w:name="_Ref400948502"/>
      <w:bookmarkStart w:id="80" w:name="_Ref522086929"/>
      <w:bookmarkEnd w:id="77"/>
      <w:r>
        <w:rPr/>
        <w:t>Regels voor enkelvoudige kennisgevingberichten</w:t>
      </w:r>
      <w:bookmarkEnd w:id="78"/>
      <w:bookmarkEnd w:id="79"/>
      <w:bookmarkEnd w:id="80"/>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 </w:t>
      </w:r>
      <w:r>
        <w:rPr>
          <w:spacing w:val="-2"/>
        </w:rPr>
        <w:t>w</w:t>
      </w:r>
      <w:r>
        <w:rPr>
          <w:spacing w:val="-2"/>
        </w:rPr>
        <w:t>aarde' heeft.</w:t>
      </w:r>
    </w:p>
    <w:p>
      <w:pPr>
        <w:pStyle w:val="Normal"/>
        <w:widowControl/>
        <w:tabs>
          <w:tab w:val="left" w:pos="-72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1" w:name="__RefHeading__23710_2121670313"/>
      <w:bookmarkEnd w:id="81"/>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w:t>
      </w:r>
      <w:del w:id="202" w:author="Onbekende auteur" w:date="2017-03-06T16:52:00Z">
        <w:r>
          <w:rPr>
            <w:rFonts w:eastAsia="Times New Roman" w:cs="Times New Roman" w:ascii="Courier New" w:hAnsi="Courier New"/>
            <w:spacing w:val="-2"/>
            <w:position w:val="0"/>
            <w:sz w:val="20"/>
            <w:vertAlign w:val="baseline"/>
          </w:rPr>
          <w:delText xml:space="preserve"> xsi:nil=”true”</w:delText>
        </w:r>
      </w:del>
      <w:r>
        <w:rPr>
          <w:rFonts w:eastAsia="Times New Roman" w:cs="Times New Roman" w:ascii="Courier New" w:hAnsi="Courier New"/>
          <w:spacing w:val="-2"/>
          <w:position w:val="0"/>
          <w:sz w:val="20"/>
          <w:vertAlign w:val="baseline"/>
        </w:rPr>
        <w:t>/&gt;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Ref_VerwerkingssoortParagraaf"/>
      <w:bookmarkStart w:id="83" w:name="Ref_VerwerkingssoortParagraaf"/>
      <w:bookmarkEnd w:id="83"/>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verwerkingssoort</w:t>
      </w:r>
      <w:r>
        <w:rPr/>
        <w:t xml:space="preserve">, waarmee kan worden aangegeven wat er precies verwacht wordt. Het attribute </w:t>
      </w:r>
      <w:r>
        <w:rPr>
          <w:rFonts w:ascii="Courier New" w:hAnsi="Courier New"/>
        </w:rPr>
        <w:t>verwerkingssoort</w:t>
      </w:r>
      <w:r>
        <w:rPr/>
        <w:t xml:space="preserve"> moet in een kennisgevingbericht worden opgenomen op alle elementen voor een fundamentele entiteit of relatie-entiteit. De volgende waarden voor </w:t>
      </w:r>
      <w:r>
        <w:rPr>
          <w:rFonts w:ascii="Courier New" w:hAnsi="Courier New"/>
        </w:rPr>
        <w:t>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Ref_VullenObjectenKennisgeving"/>
      <w:bookmarkEnd w:id="84"/>
      <w:r>
        <w:rPr/>
        <w:t xml:space="preserve">Het vullen van de </w:t>
      </w:r>
      <w:r>
        <w:rPr>
          <w:rFonts w:ascii="Courier New" w:hAnsi="Courier New"/>
        </w:rPr>
        <w:t>&lt;object&gt;</w:t>
      </w:r>
      <w:bookmarkStart w:id="85" w:name="Ref_VullenObjectenKennisgeving"/>
      <w:bookmarkEnd w:id="85"/>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sleutelVerzendend</w:t>
      </w:r>
      <w:r>
        <w:rPr>
          <w:spacing w:val="-2"/>
        </w:rPr>
        <w:t xml:space="preserve"> niet opgenomen. In een relatie hoeft de sleutelVerzendend niet te worden opgenomen, ook al is die bekend. De attributes </w:t>
      </w:r>
      <w:r>
        <w:rPr>
          <w:rFonts w:ascii="Courier New" w:hAnsi="Courier New"/>
          <w:spacing w:val="-2"/>
        </w:rPr>
        <w:t>sleutelOntvangend</w:t>
      </w:r>
      <w:r>
        <w:rPr>
          <w:spacing w:val="-2"/>
        </w:rPr>
        <w:t xml:space="preserve"> en </w:t>
      </w:r>
      <w:r>
        <w:rPr>
          <w:rFonts w:cs="Courier New" w:ascii="Courier New" w:hAnsi="Courier New"/>
          <w:spacing w:val="-2"/>
        </w:rPr>
        <w:t>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kerngegevens van een topfundamenteel, relatie of gerelateerde moeten altijd worden opgenomen. </w:t>
      </w:r>
      <w:r>
        <w:rPr/>
        <w:t xml:space="preserve">Het is toegestaan om in een </w:t>
      </w:r>
      <w:r>
        <w:rPr/>
        <w:t>koppelvlak</w:t>
      </w:r>
      <w:r>
        <w:rPr/>
        <w:t xml:space="preserve">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spacing w:val="-2"/>
        </w:rPr>
        <w:t>een lege waarde</w:t>
      </w:r>
      <w:r>
        <w:rPr>
          <w:spacing w:val="-2"/>
        </w:rPr>
        <w:t xml:space="preserve"> opgenomen in 'huidig' en het gewijzigde element wordt niet met </w:t>
      </w:r>
      <w:r>
        <w:rPr>
          <w:spacing w:val="-2"/>
        </w:rPr>
        <w:t>een lege 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spacing w:val="-2"/>
        </w:rPr>
        <w:t xml:space="preserve">een lege waarde </w:t>
      </w:r>
      <w:r>
        <w:rPr>
          <w:spacing w:val="-2"/>
        </w:rPr>
        <w:t xml:space="preserve">en </w:t>
      </w:r>
      <w:r>
        <w:rPr>
          <w:rFonts w:ascii="Courier New" w:hAnsi="Courier New"/>
          <w:spacing w:val="-2"/>
        </w:rPr>
        <w:t>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6" w:name="__RefHeading__23918_294031770"/>
      <w:bookmarkEnd w:id="86"/>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enkelvoudige kennisgeving mag alleen worden verzonden, als minimaal één van de kerngegevens van de topfundamenteel een waarde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640"/>
        <w:gridCol w:w="624"/>
        <w:gridCol w:w="792"/>
        <w:gridCol w:w="852"/>
        <w:gridCol w:w="840"/>
        <w:gridCol w:w="972"/>
        <w:gridCol w:w="3296"/>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6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7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5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97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2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6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Verplichte</w:t>
            </w:r>
            <w:r>
              <w:rPr>
                <w:spacing w:val="-2"/>
              </w:rPr>
              <w:t xml:space="preserve">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Verplichte</w:t>
            </w:r>
            <w:r>
              <w:rPr>
                <w:spacing w:val="-2"/>
              </w:rPr>
              <w:t xml:space="preserve">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rPr>
              <w:t>erngegevens</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position w:val="0"/>
                <w:sz w:val="16"/>
                <w:sz w:val="16"/>
                <w:vertAlign w:val="baseline"/>
              </w:rPr>
              <w:t>erngegevens</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sz w:val="16"/>
                <w:szCs w:val="16"/>
              </w:rPr>
              <w:t>erngegevens</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rPr>
              <w:t>erngegevens</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6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Verplichte elementen</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De kerngegevens en de v</w:t>
            </w:r>
            <w:r>
              <w:rPr>
                <w:spacing w:val="-2"/>
                <w:sz w:val="16"/>
              </w:rPr>
              <w:t>anuit het sectormodel verplicht gestelde elementen.</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h</w:t>
      </w:r>
      <w:r>
        <w:rPr>
          <w:spacing w:val="-2"/>
        </w:rPr>
        <w:t xml:space="preserve">et element </w:t>
      </w:r>
      <w:r>
        <w:rPr>
          <w:rFonts w:ascii="Courier New" w:hAnsi="Courier New"/>
          <w:spacing w:val="-2"/>
        </w:rPr>
        <w:t>&lt;StUF:eindGeldigheid&gt;</w:t>
      </w:r>
      <w:r>
        <w:rPr/>
        <w:t xml:space="preserve"> </w:t>
      </w:r>
      <w:r>
        <w:rPr/>
        <w:t xml:space="preserve">een lege inhoud </w:t>
      </w:r>
      <w:r>
        <w:rPr/>
        <w:t>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1"/>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1"/>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1"/>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7" w:name="__RefHeading__194884_1896588334"/>
      <w:bookmarkEnd w:id="87"/>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sleutelOntvangend</w:t>
      </w:r>
      <w:r>
        <w:rPr>
          <w:spacing w:val="-2"/>
        </w:rPr>
        <w:t xml:space="preserve"> en </w:t>
      </w:r>
      <w:r>
        <w:rPr>
          <w:rFonts w:ascii="Courier New" w:hAnsi="Courier New"/>
          <w:spacing w:val="-2"/>
        </w:rPr>
        <w:t>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sleutelVerzendend</w:t>
      </w:r>
      <w:r>
        <w:rPr>
          <w:spacing w:val="-2"/>
        </w:rPr>
        <w:t xml:space="preserve"> verplicht is, als het zendend systeem erover beschikt. </w:t>
      </w:r>
      <w:r>
        <w:rPr>
          <w:spacing w:val="-2"/>
        </w:rPr>
        <w:t>D</w:t>
      </w:r>
      <w:r>
        <w:rPr>
          <w:spacing w:val="-2"/>
        </w:rPr>
        <w:t xml:space="preserve">e kerngegevens die de gerelateerde entiteit identificeren worden </w:t>
      </w:r>
      <w:r>
        <w:rPr>
          <w:spacing w:val="-2"/>
        </w:rPr>
        <w:t xml:space="preserve">altijd </w:t>
      </w:r>
      <w:r>
        <w:rPr>
          <w:spacing w:val="-2"/>
        </w:rPr>
        <w:t xml:space="preserve">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w:t>
      </w:r>
      <w:r>
        <w:rPr/>
        <w:t>een lege</w:t>
      </w:r>
      <w:r>
        <w:rPr/>
        <w:t xml:space="preserve"> waarde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&lt;StUF:eindGeldigheid&gt;</w:t>
      </w:r>
      <w:r>
        <w:rPr/>
        <w:t xml:space="preserve"> </w:t>
      </w:r>
      <w:r>
        <w:rPr/>
        <w:t>een lege</w:t>
      </w:r>
      <w:r>
        <w:rPr/>
        <w:t xml:space="preserve"> waarde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verwerkingssoort=”T”</w:t>
      </w:r>
      <w:r>
        <w:rPr>
          <w:spacing w:val="-2"/>
        </w:rPr>
        <w:t xml:space="preserve"> en met een lege elementinhoud. De relevant geworden relatie wordt met </w:t>
      </w:r>
      <w:r>
        <w:rPr>
          <w:rFonts w:ascii="Courier New" w:hAnsi="Courier New"/>
          <w:spacing w:val="-2"/>
        </w:rPr>
        <w:t>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verwerkingssoort=”V”</w:t>
      </w:r>
      <w:r>
        <w:rPr/>
        <w:t xml:space="preserve"> en met de kerngegevens.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verwerkingssoort=”V”</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spacing w:val="-2"/>
        </w:rPr>
        <w:t>een lege elementinhoud</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53"/>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4916"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4"/>
        <w:gridCol w:w="3780"/>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4"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378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4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3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Verpl. elementen </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Verplichte</w:t>
            </w:r>
            <w:r>
              <w:rPr>
                <w:spacing w:val="-2"/>
                <w:sz w:val="16"/>
                <w:szCs w:val="16"/>
              </w:rPr>
              <w:t xml:space="preserve"> + te wijzigen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 gewijzigde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w:t>
            </w:r>
            <w:r>
              <w:rPr>
                <w:spacing w:val="-2"/>
                <w:sz w:val="16"/>
                <w:szCs w:val="16"/>
              </w:rPr>
              <w:t>+ te corrig.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gecorrig.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te corrig.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gecorrig.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Verpl. elementen</w:t>
            </w:r>
          </w:p>
        </w:tc>
      </w:tr>
    </w:tbl>
    <w:p>
      <w:pPr>
        <w:sectPr>
          <w:headerReference w:type="default" r:id="rId54"/>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Opnemen met lege elementinhoud</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Neem de relatie-entiteit op met en lege elementin</w:t>
              <w:softHyphen/>
              <w:t xml:space="preserve">houd </w:t>
            </w:r>
            <w:r>
              <w:rPr>
                <w:spacing w:val="-2"/>
                <w:sz w:val="16"/>
              </w:rPr>
              <w:t>en de voorgeschreven attributes</w:t>
            </w:r>
            <w:r>
              <w:rPr>
                <w:spacing w:val="-2"/>
                <w:sz w:val="16"/>
              </w:rPr>
              <w:t>.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szCs w:val="16"/>
              </w:rPr>
              <w:t>Verplichte</w:t>
            </w:r>
            <w:r>
              <w:rPr>
                <w:spacing w:val="-2"/>
                <w:sz w:val="16"/>
              </w:rPr>
              <w:t xml:space="preserve"> </w:t>
            </w:r>
            <w:r>
              <w:rPr>
                <w:spacing w:val="-2"/>
                <w:sz w:val="16"/>
              </w:rPr>
              <w:t>elementen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De kerngegevens en de v</w:t>
            </w:r>
            <w:r>
              <w:rPr>
                <w:spacing w:val="-2"/>
                <w:sz w:val="16"/>
              </w:rPr>
              <w:t>anuit het sectormodel verplicht gestelde elementen.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szCs w:val="16"/>
              </w:rPr>
              <w:t>Verplichte</w:t>
            </w:r>
            <w:r>
              <w:rPr>
                <w:spacing w:val="-2"/>
                <w:sz w:val="16"/>
              </w:rPr>
              <w:t xml:space="preserve"> </w:t>
            </w:r>
            <w:r>
              <w:rPr>
                <w:spacing w:val="-2"/>
                <w:sz w:val="16"/>
              </w:rPr>
              <w:t>elementen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De kerngegevens en de v</w:t>
            </w:r>
            <w:r>
              <w:rPr>
                <w:spacing w:val="-2"/>
                <w:sz w:val="16"/>
              </w:rPr>
              <w:t>anuit het sectormodel verplicht gestelde elementen.</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verwerkingssoort=”V”</w:t>
      </w:r>
      <w:r>
        <w:rPr>
          <w:spacing w:val="-2"/>
        </w:rPr>
        <w:t xml:space="preserve"> en met de kerngegevens.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w:t>
      </w:r>
      <w:r>
        <w:rPr>
          <w:spacing w:val="-2"/>
        </w:rPr>
        <w:t>een lege elementinhoud</w:t>
      </w:r>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verwerkingssoort=”V”</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99"/>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8" w:name="_Ref98304159"/>
      <w:bookmarkStart w:id="89" w:name="__RefHeading__36276645"/>
      <w:bookmarkEnd w:id="89"/>
      <w:bookmarkEnd w:id="88"/>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verwerkingssoort</w:t>
      </w:r>
      <w:r>
        <w:rPr>
          <w:rFonts w:cs="Courier New"/>
          <w:i/>
          <w:iCs/>
        </w:rPr>
        <w:t xml:space="preserve"> in de topfundamenteel, relaties en de gerelateerde</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Ref_ResponsLk01"/>
      <w:bookmarkStart w:id="91" w:name="Ref_ResponsLk01"/>
      <w:bookmarkEnd w:id="91"/>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2003-03-02</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w:t>
      </w:r>
      <w:del w:id="203" w:author="Onbekende auteur" w:date="2017-03-06T16:24:00Z">
        <w:r>
          <w:rPr>
            <w:rFonts w:ascii="Courier New" w:hAnsi="Courier New"/>
            <w:sz w:val="16"/>
            <w:szCs w:val="16"/>
          </w:rPr>
          <w:delText xml:space="preserve"> xsi:nil=”true”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w:t>
      </w:r>
      <w:del w:id="204" w:author="Onbekende auteur" w:date="2017-03-06T16:24:00Z">
        <w:r>
          <w:rPr>
            <w:rFonts w:ascii="Courier New" w:hAnsi="Courier New"/>
            <w:sz w:val="16"/>
            <w:szCs w:val="16"/>
          </w:rPr>
          <w:delText xml:space="preserve"> xsi:nil=”true”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w:t>
      </w:r>
      <w:del w:id="205" w:author="Onbekende auteur" w:date="2017-03-06T16:24:00Z">
        <w:r>
          <w:rPr>
            <w:rFonts w:ascii="Courier New" w:hAnsi="Courier New"/>
            <w:sz w:val="16"/>
            <w:szCs w:val="16"/>
          </w:rPr>
          <w:delText xml:space="preserve"> xsi:nil=”true”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w:t>
      </w:r>
      <w:del w:id="206" w:author="Onbekende auteur" w:date="2017-03-06T16:24:00Z">
        <w:r>
          <w:rPr>
            <w:rFonts w:ascii="Courier New" w:hAnsi="Courier New"/>
            <w:sz w:val="16"/>
            <w:szCs w:val="16"/>
          </w:rPr>
          <w:delText xml:space="preserve"> xsi:nil=”true”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8"/>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8"/>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r>
        <w:rPr>
          <w:rFonts w:ascii="Courier New" w:hAnsi="Courier New"/>
        </w:rPr>
        <w:t>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r>
        <w:rPr>
          <w:rFonts w:ascii="Courier New" w:hAnsi="Courier New"/>
        </w:rPr>
        <w:t>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4381_2031783542"/>
      <w:bookmarkEnd w:id="92"/>
      <w:r>
        <w:rPr/>
        <w:t>Het attribute 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2"/>
        </w:numPr>
        <w:rPr/>
      </w:pPr>
      <w:r>
        <w:rPr/>
        <w:t>er van een bepaald type relatie in de loop van de tijd meerdere voorkomens kunnen zijn (geweest);</w:t>
      </w:r>
    </w:p>
    <w:p>
      <w:pPr>
        <w:pStyle w:val="Normal"/>
        <w:numPr>
          <w:ilvl w:val="0"/>
          <w:numId w:val="82"/>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2"/>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sleutelSynchronisatie</w:t>
      </w:r>
      <w:r>
        <w:rPr/>
        <w:t xml:space="preserve"> binnen een StUF-entiteit. Het attribute </w:t>
      </w:r>
      <w:r>
        <w:rPr>
          <w:rFonts w:ascii="Courier New" w:hAnsi="Courier New"/>
        </w:rPr>
        <w:t>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sleutelSynchronisatie</w:t>
      </w:r>
      <w:r>
        <w:rPr/>
        <w:t xml:space="preserve"> impliceert dat</w:t>
      </w:r>
      <w:r>
        <w:rPr/>
        <w:t xml:space="preserve"> </w:t>
      </w:r>
      <w:r>
        <w:rPr/>
        <w:t xml:space="preserve">het attribute </w:t>
      </w:r>
      <w:r>
        <w:rPr>
          <w:rFonts w:ascii="Courier New" w:hAnsi="Courier New"/>
        </w:rPr>
        <w:t>sleutelSynchronisatie</w:t>
      </w:r>
      <w:r>
        <w:rPr/>
        <w:t xml:space="preserve"> </w:t>
      </w:r>
      <w:r>
        <w:rPr/>
        <w:t>moet</w:t>
      </w:r>
      <w:r>
        <w:rPr/>
        <w:t xml:space="preserve"> word</w:t>
      </w:r>
      <w:r>
        <w:rPr/>
        <w:t>en</w:t>
      </w:r>
      <w:r>
        <w:rPr/>
        <w:t xml:space="preserve"> opgenomen in 'oud' in relaties met </w:t>
      </w:r>
      <w:r>
        <w:rPr>
          <w:rFonts w:ascii="Courier New" w:hAnsi="Courier New"/>
        </w:rPr>
        <w:t>verwerkingssoort=”T”</w:t>
      </w:r>
      <w:r>
        <w:rPr/>
        <w:t xml:space="preserve"> </w:t>
      </w:r>
      <w:r>
        <w:rPr/>
        <w:t xml:space="preserve">en een lege elementinhoud </w:t>
      </w:r>
      <w:r>
        <w:rPr/>
        <w:t xml:space="preserve">c.q. in nieuw in relaties met  </w:t>
      </w:r>
      <w:r>
        <w:rPr>
          <w:rFonts w:ascii="Courier New" w:hAnsi="Courier New"/>
        </w:rPr>
        <w:t>verwerkingssoort=”V”</w:t>
      </w:r>
      <w:r>
        <w:rPr/>
        <w:t xml:space="preserve"> of </w:t>
      </w:r>
      <w:r>
        <w:rPr>
          <w:rFonts w:ascii="Courier New" w:hAnsi="Courier New"/>
        </w:rPr>
        <w:t>“E”</w:t>
      </w:r>
      <w:r>
        <w:rPr/>
        <w:t xml:space="preserve"> </w:t>
      </w:r>
      <w:r>
        <w:rPr/>
        <w:t>en een lege elementinhoud</w:t>
      </w:r>
      <w:r>
        <w:rPr/>
        <w:t xml:space="preserve">.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sleutelSynchronisatie</w:t>
      </w:r>
      <w:r>
        <w:rPr/>
        <w:t xml:space="preserve"> is nodig in het Sa01/02-bericht binnen een Sh01/Sh02-bericht. Om de specificatie uniform te houden is </w:t>
      </w:r>
      <w:r>
        <w:rPr>
          <w:rFonts w:ascii="Courier New" w:hAnsi="Courier New"/>
        </w:rPr>
        <w:t>sleutelSynchronisatie</w:t>
      </w:r>
      <w:r>
        <w:rPr/>
        <w:t xml:space="preserve"> ook verplicht in een los Sa01/02-bericht, ook al is </w:t>
      </w:r>
      <w:r>
        <w:rPr>
          <w:rFonts w:ascii="Courier New" w:hAnsi="Courier New"/>
        </w:rPr>
        <w:t>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 xml:space="preserve">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w:t>
      </w:r>
      <w:r>
        <w:rPr/>
        <w:t>met een lege elementinhoud op te nemen</w:t>
      </w:r>
      <w:r>
        <w:rPr/>
        <w:t>, omdat tijdvakGeldigheid geen betekenis heeft voor een relatie die nooit bestaan heeft.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3" w:name="__RefHeading__26340_1271053538"/>
      <w:bookmarkEnd w:id="93"/>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sleutelOntvangend</w:t>
      </w:r>
      <w:r>
        <w:rPr>
          <w:b w:val="false"/>
          <w:bCs w:val="false"/>
          <w:i w:val="false"/>
          <w:iCs w:val="false"/>
          <w:u w:val="none"/>
        </w:rPr>
        <w:t xml:space="preserve"> en/of </w:t>
      </w:r>
      <w:r>
        <w:rPr>
          <w:rFonts w:ascii="Courier New" w:hAnsi="Courier New"/>
          <w:b w:val="false"/>
          <w:bCs w:val="false"/>
          <w:i w:val="false"/>
          <w:iCs w:val="false"/>
          <w:u w:val="none"/>
        </w:rPr>
        <w:t>sleutelGegevensbeheer</w:t>
      </w:r>
      <w:r>
        <w:rPr>
          <w:b w:val="false"/>
          <w:bCs w:val="false"/>
          <w:i w:val="false"/>
          <w:iCs w:val="false"/>
          <w:u w:val="none"/>
        </w:rPr>
        <w:t>.</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4" w:name="__RefHeading__27062_1271053538"/>
      <w:bookmarkEnd w:id="94"/>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w:t>
      </w:r>
      <w:r>
        <w:rPr>
          <w:rFonts w:eastAsia="SimSun" w:cs="Mangal" w:ascii="Courier New" w:hAnsi="Courier New"/>
          <w:b w:val="false"/>
          <w:bCs w:val="false"/>
          <w:spacing w:val="-2"/>
          <w:position w:val="0"/>
          <w:sz w:val="20"/>
          <w:vertAlign w:val="baseline"/>
        </w:rPr>
        <w:t>sleutelSynchronisatie</w:t>
      </w:r>
      <w:r>
        <w:rPr>
          <w:rFonts w:eastAsia="SimSun" w:cs="Mangal"/>
          <w:spacing w:val="-2"/>
          <w:position w:val="0"/>
          <w:sz w:val="20"/>
          <w:vertAlign w:val="baseline"/>
        </w:rPr>
        <w:t xml:space="preserv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3"/>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3"/>
        </w:numPr>
        <w:rPr/>
      </w:pPr>
      <w:r>
        <w:rPr>
          <w:rFonts w:eastAsia="SimSun" w:cs="Mangal" w:ascii="Courier New" w:hAnsi="Courier New"/>
          <w:spacing w:val="-2"/>
          <w:position w:val="0"/>
          <w:sz w:val="20"/>
          <w:vertAlign w:val="baseline"/>
        </w:rPr>
        <w:t>sleutelSynchronisatie</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3"/>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4"/>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4"/>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4"/>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4"/>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5" w:name="__RefHeading__23057_625828607"/>
      <w:bookmarkEnd w:id="95"/>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 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5"/>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5"/>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5"/>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5"/>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5"/>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&lt;</w:t>
      </w:r>
      <w:r>
        <w:rPr>
          <w:rFonts w:ascii="Courier New" w:hAnsi="Courier New"/>
          <w:sz w:val="16"/>
          <w:szCs w:val="16"/>
          <w:lang w:val="nl-NL" w:bidi="ar-SA"/>
        </w:rPr>
        <w:t>nps</w:t>
      </w:r>
      <w:r>
        <w:rPr>
          <w:rFonts w:ascii="Courier New" w:hAnsi="Courier New"/>
          <w:sz w:val="16"/>
          <w:szCs w:val="16"/>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nps</w:t>
      </w:r>
      <w:r>
        <w:rPr>
          <w:rFonts w:ascii="Courier New" w:hAnsi="Courier New"/>
          <w:sz w:val="16"/>
          <w:szCs w:val="16"/>
        </w:rPr>
        <w:t>Sa01&gt; [Synchronisatiebericht actueel]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&lt;toevoeging bg:entiteittype=”AOA” functie=”update”&gt; [het actuele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&lt;/toevoeging&gt;</w:t>
        <w:tab/>
        <w:tab/>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bg:entiteittype=”NPS” functie=”update”&gt; [toevoegkennisgeving met actuele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NPS</w:t>
      </w:r>
      <w:r>
        <w:rPr>
          <w:rFonts w:ascii="Courier New" w:hAnsi="Courier New"/>
          <w:sz w:val="16"/>
          <w:szCs w:val="16"/>
        </w:rPr>
        <w:t>” verwerkingssoort=”T”  StUF:sleutelSynchronisatie=”1”&gt;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&lt;StUF:eindGeldigheid</w:t>
      </w:r>
      <w:del w:id="207" w:author="Onbekende auteur" w:date="2017-03-06T16:25: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w:t>
      </w:r>
      <w:del w:id="208" w:author="Onbekende auteur" w:date="2017-03-06T16:25: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w:t>
      </w:r>
      <w:del w:id="209" w:author="Onbekende auteur" w:date="2017-03-06T16:25:00Z">
        <w:r>
          <w:rPr>
            <w:rFonts w:ascii="Courier New" w:hAnsi="Courier New"/>
            <w:sz w:val="16"/>
            <w:szCs w:val="16"/>
          </w:rPr>
          <w:delText xml:space="preserve"> xsi:nil=”true”</w:delText>
        </w:r>
      </w:del>
      <w:r>
        <w:rPr>
          <w:rFonts w:ascii="Courier New" w:hAnsi="Courier New"/>
          <w:sz w:val="16"/>
          <w:szCs w:val="16"/>
        </w:rPr>
        <w:t xml:space="preserve">/&gt; </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nps</w:t>
      </w:r>
      <w:r>
        <w:rPr>
          <w:rFonts w:ascii="Courier New" w:hAnsi="Courier New"/>
          <w:sz w:val="16"/>
          <w:szCs w:val="16"/>
        </w:rPr>
        <w:t>Sa01&gt;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&lt;toevoeging bg:entiteittype=”NPS” functie=”update”&gt; [1: de oudste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verwerkingssoort=”T”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w:t>
      </w:r>
      <w:del w:id="210" w:author="Onbekende auteur" w:date="2017-03-06T16:25: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sleutelSynchronisatie=”1”&gt; [123]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w:t>
      </w:r>
      <w:del w:id="211" w:author="Onbekende auteur" w:date="2017-03-06T16:26: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[Toevoegkennisgeving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[130, de foutief geregistreerde verhuizing naar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w:t>
      </w:r>
      <w:del w:id="212" w:author="Onbekende auteur" w:date="2017-03-06T16:26: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[Toevoegkennisgeving voor Vallestap 33]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w:t>
      </w:r>
      <w:del w:id="213" w:author="Onbekende auteur" w:date="2017-03-06T16:26: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xml:space="preserve">” verwerkingssoort=”I” </w:t>
      </w:r>
      <w:del w:id="214" w:author="Onbekende auteur" w:date="2017-03-06T16:26:00Z">
        <w:r>
          <w:rPr>
            <w:rFonts w:ascii="Courier New" w:hAnsi="Courier New"/>
            <w:sz w:val="16"/>
            <w:szCs w:val="16"/>
          </w:rPr>
          <w:delText xml:space="preserve"> </w:delText>
        </w:r>
      </w:del>
      <w:r>
        <w:rPr>
          <w:rFonts w:ascii="Courier New" w:hAnsi="Courier New"/>
          <w:sz w:val="16"/>
          <w:szCs w:val="16"/>
        </w:rPr>
        <w:t>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w:t>
      </w:r>
      <w:del w:id="215" w:author="Onbekende auteur" w:date="2017-03-06T16:26: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[10, wijziging geslachtsnaam naar het foutieve van der Berg]</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w:t>
      </w:r>
      <w:del w:id="216" w:author="Onbekende auteur" w:date="2017-03-06T16:27: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[20, Correctie voorvoegsel]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w:t>
      </w:r>
      <w:del w:id="217" w:author="Onbekende auteur" w:date="2017-03-06T16:27: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w:t>
      </w:r>
      <w:del w:id="218" w:author="Onbekende auteur" w:date="2017-03-06T16:27: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[30, Correctie geslachtsnaam]</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w:t>
      </w:r>
      <w:del w:id="219" w:author="Onbekende auteur" w:date="2017-03-06T16:27: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[35 en 40, Correctie beginGeldigheid]</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w:t>
      </w:r>
      <w:del w:id="220" w:author="Onbekende auteur" w:date="2017-03-06T16:27: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w:t>
      </w:r>
      <w:del w:id="221" w:author="Onbekende auteur" w:date="2017-03-06T16:27: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functie=”update”&gt;[50, wijziging burgerlijke staat]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&lt;StUF:datum&gt;2005-04-23&lt;/StUF:datum&gt;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&lt;StUF:datum&gt;2005-04-23&lt;/StUF:datum&gt;&lt;/StUF:beginGeldigheid&gt;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w:t>
      </w:r>
      <w:del w:id="222" w:author="Onbekende auteur" w:date="2017-03-06T16:2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[Toevoegen adres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aoa</w:t>
      </w:r>
      <w:r>
        <w:rPr>
          <w:rFonts w:ascii="Courier New" w:hAnsi="Courier New"/>
          <w:sz w:val="16"/>
          <w:szCs w:val="16"/>
        </w:rPr>
        <w:t>Lk01&gt;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[170, Verhuizing naar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w:t>
      </w:r>
      <w:del w:id="223" w:author="Onbekende auteur" w:date="2017-03-06T16:2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[60, naamswijziging naar van den Broek]</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w:t>
      </w:r>
      <w:del w:id="224" w:author="Onbekende auteur" w:date="2017-03-06T16:28: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[70 en 80, Tussenvoegen geslachtsnaam Werff]</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&lt;StUF:datum&gt;2007-04-01&lt;/StUF:datum&gt;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&lt;/</w:t>
      </w:r>
      <w:r>
        <w:rPr>
          <w:rFonts w:ascii="Courier New" w:hAnsi="Courier New"/>
          <w:sz w:val="16"/>
          <w:szCs w:val="16"/>
          <w:lang w:val="nl-NL" w:bidi="ar-SA"/>
        </w:rPr>
        <w:t>nps</w:t>
      </w:r>
      <w:r>
        <w:rPr>
          <w:rFonts w:ascii="Courier New" w:hAnsi="Courier New"/>
          <w:sz w:val="16"/>
          <w:szCs w:val="16"/>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r>
        <w:rPr>
          <w:rFonts w:ascii="Courier New" w:hAnsi="Courier New"/>
        </w:rPr>
        <w:t>sleutelOntvangend</w:t>
      </w:r>
      <w:r>
        <w:rPr/>
        <w:t xml:space="preserve">, </w:t>
      </w:r>
      <w:r>
        <w:rPr>
          <w:rFonts w:ascii="Courier New" w:hAnsi="Courier New"/>
        </w:rPr>
        <w:t>sleutelVerzendend</w:t>
      </w:r>
      <w:r>
        <w:rPr/>
        <w:t xml:space="preserve"> of </w:t>
      </w:r>
      <w:r>
        <w:rPr>
          <w:rFonts w:ascii="Courier New" w:hAnsi="Courier New"/>
        </w:rPr>
        <w:t>sleutelGegevensbeheer</w:t>
      </w:r>
      <w:r>
        <w:rPr/>
        <w:t xml:space="preserve">. Het attribute </w:t>
      </w:r>
      <w:r>
        <w:rPr>
          <w:rFonts w:ascii="Courier New" w:hAnsi="Courier New"/>
        </w:rPr>
        <w:t>verwerkingssoort</w:t>
      </w:r>
      <w:r>
        <w:rPr/>
        <w:t xml:space="preserve"> moet worden opgenomen met waarde 'I'. Functioneel heeft </w:t>
      </w:r>
      <w:r>
        <w:rPr>
          <w:rFonts w:ascii="Courier New" w:hAnsi="Courier New"/>
        </w:rPr>
        <w:t>verwerkingssoort</w:t>
      </w:r>
      <w:r>
        <w:rPr/>
        <w:t xml:space="preserve"> geen betekenis, maar zo wordt één lijn getrokken met het opnemen van </w:t>
      </w:r>
      <w:r>
        <w:rPr>
          <w:rFonts w:ascii="Courier New" w:hAnsi="Courier New"/>
        </w:rPr>
        <w:t>verwerkingssoort</w:t>
      </w:r>
      <w:r>
        <w:rPr/>
        <w:t xml:space="preserve"> in kennisgevingberichten.</w:t>
      </w:r>
    </w:p>
    <w:p>
      <w:pPr>
        <w:pStyle w:val="Norma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 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8"/>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8"/>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 </w:t>
      </w:r>
      <w:r>
        <w:rPr/>
        <w:t>Deze zelf te bepalen volgorde hoeft niet over een te komen met een gedefinieerde sortering, maar mag alles zijn wat het beantwoordende systeem er van wil maken, bijvoorbeeld volstrekt willekeurig of op de primary key in het antwoordende systeem, etc.</w:t>
      </w:r>
      <w:r>
        <w:rPr/>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widowControl/>
        <w:ind w:left="284"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rFonts w:ascii="Courier New" w:hAnsi="Courier New"/>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met als waarde </w:t>
      </w:r>
      <w:r>
        <w:rPr>
          <w:rFonts w:ascii="Courier New" w:hAnsi="Courier New"/>
        </w:rPr>
        <w:t>true</w:t>
      </w:r>
      <w:r>
        <w:rPr/>
        <w:t xml:space="preserve"> in het vraagbericht op te nemen. Als het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w:t>
      </w:r>
      <w:r>
        <w:rPr>
          <w:i/>
          <w:iCs/>
        </w:rPr>
        <w:t>i</w:t>
      </w:r>
      <w:r>
        <w:rPr>
          <w:i/>
          <w:iCs/>
        </w:rPr>
        <w:t>ndicatie</w:t>
      </w:r>
      <w:r>
        <w:rPr/>
        <w:t xml:space="preserve"> in het antwoordbericht wordt aangegeven hoe gereageerd wordt op een waarde </w:t>
      </w:r>
      <w:r>
        <w:rPr>
          <w:rFonts w:ascii="Courier New" w:hAnsi="Courier New"/>
        </w:rPr>
        <w:t>true</w:t>
      </w:r>
      <w:r>
        <w:rPr/>
        <w:t xml:space="preserve"> voor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in het vraagbericht.</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Als de berichtcode gelijk is aan Lv03, Lv04, Lv05 of Lv06, dan specificeert het element peiltijdstipMaterieel het tijdstip in de werkelijkheid waarvoor de nu in de registratie geldende gegevens dienen te worden teruggeven. Het peiltijdstipMaterieel mag in de toekomst liggen.</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w:t>
      </w:r>
      <w:r>
        <w:rPr>
          <w:b w:val="false"/>
          <w:bCs w:val="false"/>
          <w:i w:val="false"/>
          <w:iCs w:val="false"/>
          <w:u w:val="none"/>
        </w:rPr>
        <w:t>0</w:t>
      </w:r>
      <w:r>
        <w:rPr>
          <w:b w:val="false"/>
          <w:bCs w:val="false"/>
          <w:i w:val="false"/>
          <w:iCs w:val="false"/>
          <w:u w:val="none"/>
        </w:rPr>
        <w:t xml:space="preserve">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uppressLineNumbers/>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indicatorAfnemer</w:t>
            </w:r>
            <w:r>
              <w:rPr>
                <w:b w:val="false"/>
                <w:bCs w:val="false"/>
                <w:i/>
                <w:iCs/>
              </w:rPr>
              <w:t>i</w:t>
            </w:r>
            <w:r>
              <w:rPr>
                <w:b w:val="false"/>
                <w:bCs w:val="false"/>
                <w:i/>
                <w:iCs/>
              </w:rPr>
              <w:t>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keepNext/>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keepNext/>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keepNext/>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keepNext/>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8"/>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numPr>
          <w:ilvl w:val="0"/>
          <w:numId w:val="0"/>
        </w:numPr>
        <w:ind w:left="283" w:hanging="0"/>
        <w:rPr/>
      </w:pPr>
      <w:r>
        <w:rPr/>
        <w:t xml:space="preserve">Als in het vraagbericht het element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aangeven of al dan niet afnemerindicaties zijn geplaatst. De waarde </w:t>
      </w:r>
      <w:r>
        <w:rPr>
          <w:rFonts w:ascii="Courier New" w:hAnsi="Courier New"/>
        </w:rPr>
        <w:t>true</w:t>
      </w:r>
      <w:r>
        <w:rPr/>
        <w:t xml:space="preserve"> voor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geeft aan, dat het antwoordende systeem voor de teruggegeven objecten afnemerindicaties heeft geplaatst namens het vragende systeem. Als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8"/>
        </w:numPr>
        <w:tabs>
          <w:tab w:val="left" w:pos="0" w:leader="none"/>
        </w:tabs>
        <w:ind w:left="576" w:right="0" w:hanging="576"/>
        <w:rPr/>
      </w:pPr>
      <w:bookmarkStart w:id="96" w:name="_Ref391690270"/>
      <w:bookmarkStart w:id="97" w:name="Ref_RegelsVraagberichten"/>
      <w:bookmarkStart w:id="98" w:name="Ref_RegelsVraagberichten"/>
      <w:bookmarkEnd w:id="98"/>
      <w:bookmarkEnd w:id="96"/>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9" w:name="_Ref422132437"/>
      <w:bookmarkStart w:id="100" w:name="__RefHeading__21981_1907004745"/>
      <w:bookmarkStart w:id="101" w:name="Ref_Selectiecriteria"/>
      <w:bookmarkStart w:id="102" w:name="Ref_Selectiecriteria"/>
      <w:bookmarkEnd w:id="100"/>
      <w:bookmarkEnd w:id="102"/>
      <w:bookmarkEnd w:id="99"/>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w:t>
      </w:r>
      <w:r>
        <w:rPr>
          <w:rFonts w:cs="Courier New"/>
          <w:spacing w:val="-2"/>
        </w:rPr>
        <w:t xml:space="preserve">of met lege inhoud en </w:t>
      </w:r>
      <w:r>
        <w:rPr>
          <w:rFonts w:cs="Courier New"/>
          <w:spacing w:val="-2"/>
        </w:rPr>
        <w:t xml:space="preserve"> </w:t>
      </w:r>
      <w:r>
        <w:rPr>
          <w:rFonts w:cs="Courier New" w:ascii="Courier New" w:hAnsi="Courier New"/>
          <w:spacing w:val="-2"/>
        </w:rPr>
        <w:t>noValue=”vastgesteldOnbekend”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w:t>
      </w:r>
      <w:r>
        <w:rPr>
          <w:rFonts w:cs="Courier New"/>
          <w:spacing w:val="-2"/>
        </w:rPr>
        <w:t>lege</w:t>
      </w:r>
      <w:r>
        <w:rPr>
          <w:rFonts w:cs="Courier New"/>
          <w:spacing w:val="-2"/>
        </w:rPr>
        <w:t xml:space="preserve"> waarde </w:t>
      </w:r>
      <w:r>
        <w:rPr>
          <w:rFonts w:cs="Courier New"/>
          <w:spacing w:val="-2"/>
        </w:rPr>
        <w:t>en naar</w:t>
      </w:r>
      <w:r>
        <w:rPr>
          <w:rFonts w:cs="Courier New"/>
          <w:spacing w:val="-2"/>
        </w:rPr>
        <w:t xml:space="preserve"> </w:t>
      </w:r>
      <w:r>
        <w:rPr>
          <w:rFonts w:cs="Courier New" w:ascii="Courier New" w:hAnsi="Courier New"/>
          <w:spacing w:val="-2"/>
        </w:rPr>
        <w:t>noValue=”vastgesteldOnbekend”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noValue=”waardeOnbekend”</w:t>
      </w:r>
      <w:r>
        <w:rPr>
          <w:rFonts w:cs="Courier New"/>
          <w:spacing w:val="-2"/>
        </w:rPr>
        <w:t xml:space="preserve">, </w:t>
      </w:r>
      <w:r>
        <w:rPr>
          <w:rFonts w:cs="Courier New" w:ascii="Courier New" w:hAnsi="Courier New"/>
          <w:spacing w:val="-2"/>
        </w:rPr>
        <w:t>noValue=”nietGeautoriseerd”</w:t>
      </w:r>
      <w:r>
        <w:rPr>
          <w:rFonts w:cs="Courier New"/>
          <w:spacing w:val="-2"/>
        </w:rPr>
        <w:t xml:space="preserve"> of </w:t>
      </w:r>
      <w:r>
        <w:rPr>
          <w:rFonts w:cs="Courier New" w:ascii="Courier New" w:hAnsi="Courier New"/>
          <w:spacing w:val="-2"/>
        </w:rPr>
        <w:t>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i w:val="false"/>
          <w:iCs w:val="false"/>
          <w:lang w:val="nl-NL"/>
        </w:rPr>
        <w:t>In de bovenstaande tabel is in de kolom ‘Betekenis’ het begrip ‘overeenkomt’ gebruikt</w:t>
      </w:r>
      <w:r>
        <w:rPr/>
        <w: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3" w:name="Ref_BevragenOpSleutel"/>
      <w:bookmarkStart w:id="104" w:name="Ref_BevragenOpSleutel"/>
      <w:bookmarkEnd w:id="104"/>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sleutelVerzendend</w:t>
      </w:r>
      <w:r>
        <w:rPr/>
        <w:t xml:space="preserve">, </w:t>
      </w:r>
      <w:r>
        <w:rPr>
          <w:rFonts w:ascii="Courier New" w:hAnsi="Courier New"/>
        </w:rPr>
        <w:t>sleutelOntvangend</w:t>
      </w:r>
      <w:r>
        <w:rPr/>
        <w:t xml:space="preserve"> of </w:t>
      </w:r>
      <w:r>
        <w:rPr>
          <w:rFonts w:ascii="Courier New" w:hAnsi="Courier New"/>
        </w:rPr>
        <w:t>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5" w:name="_Ref422132490"/>
      <w:bookmarkStart w:id="106" w:name="_Ref522086883"/>
      <w:bookmarkStart w:id="107" w:name="Ref_Scope"/>
      <w:bookmarkStart w:id="108" w:name="Ref_Scope"/>
      <w:bookmarkEnd w:id="108"/>
      <w:bookmarkEnd w:id="105"/>
      <w:bookmarkEnd w:id="106"/>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het vraagbericht kan worden gespecificeerd welke gegevens moeten worden teruggegeven. Er zijn </w:t>
      </w:r>
      <w:r>
        <w:rPr>
          <w:spacing w:val="-2"/>
        </w:rPr>
        <w:t>vier</w:t>
      </w:r>
      <w:r>
        <w:rPr>
          <w:spacing w:val="-2"/>
        </w:rPr>
        <w:t xml:space="preserve">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 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w:t>
      </w:r>
      <w:r>
        <w:rPr>
          <w:spacing w:val="-2"/>
        </w:rPr>
        <w:t>drie</w:t>
      </w:r>
      <w:r>
        <w:rPr>
          <w:spacing w:val="-2"/>
        </w:rPr>
        <w:t xml:space="preserve">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cs="Courier New" w:ascii="Courier New" w:hAnsi="Courier New"/>
          <w:spacing w:val="-2"/>
        </w:rPr>
        <w:t>scope</w:t>
      </w:r>
      <w:r>
        <w:rPr>
          <w:spacing w:val="-2"/>
        </w:rPr>
        <w:t xml:space="preserve">. Dit attribute heeft als mogelijke waarden ‘kerngegevens’, ‘alles’ </w:t>
      </w:r>
      <w:r>
        <w:rPr>
          <w:spacing w:val="-2"/>
        </w:rPr>
        <w:t>en</w:t>
      </w:r>
      <w:r>
        <w:rPr>
          <w:rFonts w:eastAsia="Times New Roman" w:cs="Times New Roman"/>
          <w:color w:val="auto"/>
          <w:spacing w:val="-2"/>
          <w:sz w:val="20"/>
          <w:szCs w:val="20"/>
          <w:lang w:val="nl-NL" w:bidi="ar-SA"/>
        </w:rPr>
        <w:t xml:space="preserve"> </w:t>
      </w:r>
      <w:r>
        <w:rPr>
          <w:spacing w:val="-2"/>
        </w:rPr>
        <w:t xml:space="preserve">'allesMaarKerngegevensGerelateerden'. Als het attribute </w:t>
      </w:r>
      <w:r>
        <w:rPr>
          <w:rFonts w:ascii="Courier New" w:hAnsi="Courier New"/>
          <w:spacing w:val="-2"/>
        </w:rPr>
        <w:t>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w:t>
      </w:r>
      <w:r>
        <w:rPr>
          <w:spacing w:val="-2"/>
        </w:rPr>
        <w:t>vier</w:t>
      </w:r>
      <w:r>
        <w:rPr>
          <w:spacing w:val="-2"/>
        </w:rPr>
        <w:t xml:space="preserve">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als elementen de gevraagde gegevens en relaties conform het contentmodel voor het antwoordbericht. Een gegeven wordt gevraagd door het op te nemen als een element met een lege inhoud.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Het is niet mogelijk naar een metagegevens te vragen met een specifieke waarde voor de attributes </w:t>
      </w:r>
      <w:r>
        <w:rPr>
          <w:rFonts w:ascii="Courier New" w:hAnsi="Courier New"/>
          <w:spacing w:val="-2"/>
        </w:rPr>
        <w:t>groepsnaam</w:t>
      </w:r>
      <w:r>
        <w:rPr>
          <w:spacing w:val="-2"/>
        </w:rPr>
        <w:t xml:space="preserve"> en/of </w:t>
      </w:r>
      <w:r>
        <w:rPr>
          <w:rFonts w:ascii="Courier New" w:hAnsi="Courier New"/>
          <w:spacing w:val="-2"/>
        </w:rPr>
        <w:t>elementnaam</w:t>
      </w:r>
      <w:r>
        <w:rPr>
          <w:spacing w:val="-2"/>
        </w:rPr>
        <w:t xml:space="preserve">. Wel wordt een </w:t>
      </w:r>
      <w:r>
        <w:rPr>
          <w:spacing w:val="-2"/>
        </w:rPr>
        <w:t xml:space="preserve">element met </w:t>
      </w:r>
      <w:r>
        <w:rPr>
          <w:spacing w:val="-2"/>
        </w:rPr>
        <w:t xml:space="preserve">metagegevens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9" w:name="_Ref422132787"/>
      <w:bookmarkStart w:id="110" w:name="_Ref422133010"/>
      <w:bookmarkStart w:id="111" w:name="_Ref521995953"/>
      <w:bookmarkStart w:id="112" w:name="_Ref521996027"/>
      <w:bookmarkStart w:id="113" w:name="Ref_Vervolgvraag"/>
      <w:bookmarkStart w:id="114" w:name="Ref_Vervolgvraag"/>
      <w:bookmarkEnd w:id="114"/>
      <w:bookmarkEnd w:id="109"/>
      <w:bookmarkEnd w:id="110"/>
      <w:bookmarkEnd w:id="111"/>
      <w:bookmarkEnd w:id="112"/>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sleutelVerzendend</w:t>
      </w:r>
      <w:r>
        <w:rPr>
          <w:spacing w:val="-2"/>
        </w:rPr>
        <w:t xml:space="preserve"> wordt niet opgenomen, tenzij het laatste object in het antwoordbericht </w:t>
      </w:r>
      <w:r>
        <w:rPr>
          <w:rFonts w:ascii="Courier New" w:hAnsi="Courier New"/>
          <w:spacing w:val="-2"/>
        </w:rPr>
        <w:t>sleutelOntvangend</w:t>
      </w:r>
      <w:r>
        <w:rPr>
          <w:spacing w:val="-2"/>
        </w:rPr>
        <w:t xml:space="preserve"> bevatte, want dan wordt de waarde voor </w:t>
      </w:r>
      <w:r>
        <w:rPr>
          <w:rFonts w:ascii="Courier New" w:hAnsi="Courier New"/>
          <w:spacing w:val="-2"/>
        </w:rPr>
        <w:t>sleutelOntvangend</w:t>
      </w:r>
      <w:r>
        <w:rPr>
          <w:spacing w:val="-2"/>
        </w:rPr>
        <w:t xml:space="preserve"> opgenomen in het attribute </w:t>
      </w:r>
      <w:r>
        <w:rPr>
          <w:rFonts w:ascii="Courier New" w:hAnsi="Courier New"/>
          <w:spacing w:val="-2"/>
        </w:rPr>
        <w:t>sleutelVerzendend</w:t>
      </w:r>
      <w:r>
        <w:rPr>
          <w:spacing w:val="-2"/>
        </w:rPr>
        <w:t xml:space="preserve"> en wordt </w:t>
      </w:r>
      <w:r>
        <w:rPr>
          <w:rFonts w:ascii="Courier New" w:hAnsi="Courier New"/>
          <w:spacing w:val="-2"/>
        </w:rPr>
        <w:t>sleutelOntvangend</w:t>
      </w:r>
      <w:r>
        <w:rPr>
          <w:spacing w:val="-2"/>
        </w:rPr>
        <w:t xml:space="preserve"> niet opgenomen, tenzij het laatste object in het antwoordbericht </w:t>
      </w:r>
      <w:r>
        <w:rPr>
          <w:rFonts w:ascii="Courier New" w:hAnsi="Courier New"/>
          <w:spacing w:val="-2"/>
        </w:rPr>
        <w:t>sleutelVerzendend</w:t>
      </w:r>
      <w:r>
        <w:rPr>
          <w:spacing w:val="-2"/>
        </w:rPr>
        <w:t xml:space="preserve"> bevatte. Als het laatste object in het antwoordbericht het attribute </w:t>
      </w:r>
      <w:r>
        <w:rPr>
          <w:rFonts w:ascii="Courier New" w:hAnsi="Courier New"/>
          <w:spacing w:val="-2"/>
        </w:rPr>
        <w:t>sleutelGegevensbeheer</w:t>
      </w:r>
      <w:r>
        <w:rPr>
          <w:spacing w:val="-2"/>
        </w:rPr>
        <w:t xml:space="preserve"> bevatte, dan wordt dat attribute </w:t>
      </w:r>
      <w:r>
        <w:rPr>
          <w:rFonts w:ascii="Courier New" w:hAnsi="Courier New"/>
          <w:spacing w:val="-2"/>
        </w:rPr>
        <w:t>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5" w:name="__RefHeading__36445403"/>
      <w:bookmarkStart w:id="116" w:name="Ref_VraagSuperTypeVoorbeeld"/>
      <w:bookmarkStart w:id="117" w:name="Ref_VraagSuperTypeVoorbeeld"/>
      <w:bookmarkEnd w:id="115"/>
      <w:bookmarkEnd w:id="117"/>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55">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w:t>
      </w:r>
      <w:del w:id="225" w:author="Onbekende auteur" w:date="2017-03-06T16:52: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8"/>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Ref_ObjectenInAntwoord"/>
      <w:bookmarkStart w:id="119" w:name="Ref_ObjectenInAntwoord"/>
      <w:bookmarkEnd w:id="119"/>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r>
        <w:rPr>
          <w:rFonts w:ascii="Courier New" w:hAnsi="Courier New"/>
          <w:spacing w:val="-2"/>
        </w:rPr>
        <w:t>sleutelVerzendend</w:t>
      </w:r>
      <w:r>
        <w:rPr>
          <w:spacing w:val="-2"/>
        </w:rPr>
        <w:t xml:space="preserve">, </w:t>
      </w:r>
      <w:r>
        <w:rPr>
          <w:rFonts w:ascii="Courier New" w:hAnsi="Courier New"/>
          <w:spacing w:val="-2"/>
        </w:rPr>
        <w:t>sleutelOntvangend</w:t>
      </w:r>
      <w:r>
        <w:rPr>
          <w:spacing w:val="-2"/>
        </w:rPr>
        <w:t xml:space="preserve"> en </w:t>
      </w:r>
      <w:r>
        <w:rPr>
          <w:rFonts w:ascii="Courier New" w:hAnsi="Courier New"/>
          <w:spacing w:val="-2"/>
        </w:rPr>
        <w:t>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widowControl/>
        <w:rPr/>
      </w:pPr>
      <w:r>
        <w:rPr/>
      </w:r>
    </w:p>
    <w:p>
      <w:pPr>
        <w:pStyle w:val="Normal"/>
        <w:widowControl/>
        <w:rPr/>
      </w:pPr>
      <w:r>
        <w:rPr/>
        <w:t xml:space="preserve">Een sortering mag elementen of relaties bevatten die meervoudig voorkomen binnen het entiteittype. Voorbeelden hiervan zijn het element </w:t>
      </w:r>
      <w:r>
        <w:rPr/>
        <w:t>handelsnaam binnen Vestiging uit het RSGB of de relatie naar de ouder binnen een natuurlijk persoon. In beide gevallen geldt dat in het antwoordbericht het object zo nodig meervoudig wordt opgenomen, namelijk elke keer dat het meervoudig voorkomende element of de meervoudig voorkomende relatie aan de beurt is in de sortering en qua maximumAantal nog mag worden opgenomen in het bericht.</w:t>
      </w:r>
    </w:p>
    <w:p>
      <w:pPr>
        <w:pStyle w:val="Normal"/>
        <w:widowControl/>
        <w:rPr/>
      </w:pPr>
      <w:r>
        <w:rPr/>
        <w:tab/>
        <w:t>Als de ene ouder Vis heet en de tweede ouder Visa en er wordt gesorteerd op de gerelateerde ouder en er wordt geselecteerd op de geslachtsnaam van de gerelateerde ouder met ‘Vis’ met een wildcard aan het einde, dan komt de persoon Kind Vis eerst in het antwoordbericht voor met als ouder Vis en vervolgens nog een keer met als ouder Visa. Beide ouders worden in beide objecten opgenomen, Als er wordt gesorteerd op de handelsnaam van een Vestiging en een vestiging heeft als handelsnamen Handel1 en Handel2, dan zal in het antwoordbericht de vestiging twee keer voorkomen met beide keren alle handelsnamen.</w:t>
      </w:r>
    </w:p>
    <w:p>
      <w:pPr>
        <w:pStyle w:val="Normal"/>
        <w:widowControl/>
        <w:rPr/>
      </w:pPr>
      <w:r>
        <w:rPr/>
        <w:tab/>
        <w:t>In deze voorbeelden volgen de beide voorkomens snel na elkaar in het antwoordbericht en ziet het er misschien wat vreemd uit. Indien de voorkomens verder uit elkaar liggen, dan is het maar de vraag of ze samen voorkomen in het antwoordbericht, omdat je meestal het aantal objecten beperkt met maximumAantal. In dat geval is het plezierig, als je bij elke handelsnaam de vestiging krijgt en bij elke ouder het kind.</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0" w:name="__RefHeading___Toc23966_727453760"/>
      <w:bookmarkStart w:id="121" w:name="Ref_VullenObjectenAntwoord"/>
      <w:bookmarkStart w:id="122" w:name="Ref_VullenObjectenAntwoord"/>
      <w:bookmarkEnd w:id="120"/>
      <w:bookmarkEnd w:id="122"/>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w:t>
      </w:r>
      <w:r>
        <w:rPr>
          <w:rFonts w:ascii="Courier New" w:hAnsi="Courier New"/>
        </w:rPr>
        <w:t>noValue=”nietOndersteund”</w:t>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w:t>
      </w:r>
      <w:r>
        <w:rPr>
          <w:rFonts w:ascii="Courier New" w:hAnsi="Courier New"/>
        </w:rPr>
        <w:t>noValue=”nietGeautoriseerd”</w:t>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w:t>
      </w:r>
      <w:r>
        <w:rPr>
          <w:rFonts w:ascii="Courier New" w:hAnsi="Courier New"/>
        </w:rPr>
        <w:t>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Deze regels dienen in bovenstaande volgorde te worden toegepast. </w:t>
      </w:r>
      <w:r>
        <w:rPr>
          <w:spacing w:val="-2"/>
        </w:rPr>
        <w:t xml:space="preserve">In geval van een relatie wordt niet het attribute </w:t>
      </w:r>
      <w:r>
        <w:rPr>
          <w:rFonts w:ascii="Courier New" w:hAnsi="Courier New"/>
          <w:spacing w:val="-2"/>
        </w:rPr>
        <w:t>noValue</w:t>
      </w:r>
      <w:r>
        <w:rPr>
          <w:spacing w:val="-2"/>
        </w:rPr>
        <w:t xml:space="preserve"> gevuld met deze waarden, maar het element </w:t>
      </w:r>
      <w:r>
        <w:rPr>
          <w:rFonts w:ascii="Courier New" w:hAnsi="Courier New"/>
          <w:spacing w:val="-2"/>
        </w:rPr>
        <w:t>&lt;leeg&gt;</w:t>
      </w:r>
      <w:r>
        <w:rPr>
          <w:spacing w:val="-2"/>
        </w:rPr>
        <w:t xml:space="preserve"> binnen het element voor de relatie, zie paragraaf </w:t>
      </w:r>
      <w:r>
        <w:rPr>
          <w:spacing w:val="-2"/>
        </w:rPr>
        <w:fldChar w:fldCharType="begin"/>
      </w:r>
      <w:r>
        <w:instrText> REF __RefHeading__36654993 \r \h </w:instrText>
      </w:r>
      <w:r>
        <w:fldChar w:fldCharType="separate"/>
      </w:r>
      <w:r>
        <w:t>3.4.2</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t xml:space="preserve">de </w:t>
      </w:r>
      <w:r>
        <w:rPr>
          <w:spacing w:val="-2"/>
        </w:rPr>
        <w:t xml:space="preserve">metagegevens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w:t>
      </w:r>
      <w:r>
        <w:rPr>
          <w:rFonts w:ascii="Courier New" w:hAnsi="Courier New"/>
          <w:spacing w:val="-2"/>
        </w:rPr>
        <w:t>&lt;inOnderzoek</w:t>
      </w:r>
      <w:r>
        <w:rPr>
          <w:spacing w:val="-2"/>
        </w:rPr>
        <w:t xml:space="preserve">&gt; of </w:t>
      </w:r>
      <w:r>
        <w:rPr>
          <w:rFonts w:ascii="Courier New" w:hAnsi="Courier New"/>
          <w:spacing w:val="-2"/>
        </w:rPr>
        <w:t>&lt;inBewerking&gt;</w:t>
      </w:r>
      <w:r>
        <w:rPr/>
        <w:t>, dan gelden de volgende regels:</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groepsnaam</w:t>
      </w:r>
      <w:r>
        <w:rPr/>
        <w:t xml:space="preserve"> en </w:t>
      </w:r>
      <w:r>
        <w:rPr>
          <w:rFonts w:ascii="Courier New" w:hAnsi="Courier New"/>
        </w:rPr>
        <w:t>elementnaam</w:t>
      </w:r>
      <w:r>
        <w:rPr/>
        <w:t xml:space="preserve"> niet in voorkomen, worden in het antwoord opgenomen.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groepsnaam=”geboortegroep”&gt;</w:t>
      </w:r>
      <w:r>
        <w:rPr/>
        <w:t xml:space="preserve"> niet in het antwoord worden opgenomen.</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3" w:name="Ref_antwoorHistorieN"/>
      <w:bookmarkStart w:id="124" w:name="Ref_antwoorHistorieN"/>
      <w:bookmarkEnd w:id="124"/>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w:t>
      </w:r>
      <w:r>
        <w:rPr>
          <w:b w:val="false"/>
          <w:bCs w:val="false"/>
          <w:i w:val="false"/>
          <w:iCs w:val="false"/>
          <w:spacing w:val="-2"/>
          <w:u w:val="none"/>
        </w:rPr>
        <w:t>zijn de regels complexer:</w:t>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het actuele tijdstip niet opgenomen.</w:t>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56">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 xml:space="preserve"> &lt;StUF:type&gt;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5" w:name="__RefHeading__36113624"/>
      <w:bookmarkStart w:id="126" w:name="Ref_AntwoordHistorieP"/>
      <w:bookmarkStart w:id="127" w:name="Ref_AntwoordHistorieP"/>
      <w:bookmarkEnd w:id="125"/>
      <w:bookmarkEnd w:id="127"/>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gelden de volgende regels:</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w:t>
      </w:r>
      <w:r>
        <w:rPr/>
        <w:t>element</w:t>
      </w:r>
      <w:r>
        <w:rPr/>
        <w:t xml:space="preserve"> met </w:t>
      </w:r>
      <w:r>
        <w:rPr>
          <w:rFonts w:ascii="Courier New" w:hAnsi="Courier New"/>
        </w:rPr>
        <w:t>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w:t>
      </w:r>
      <w:r>
        <w:rPr/>
        <w:t xml:space="preserve">gegevens </w:t>
      </w:r>
      <w:r>
        <w:rPr/>
        <w:t xml:space="preserve">geldig zijn en eindGeldigheid met het grootste tijdstip waarvoor alle opgevraagde gegevens geldig zijn. </w:t>
      </w:r>
      <w:r>
        <w:rPr/>
        <w:t xml:space="preserve">Als alle opgevraagde gegevens nu geldig zijn, dan wordt eindGeldigheid opgenomen met een lege elementinhoud. </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59"/>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w:t>
      </w:r>
      <w:r>
        <w:rPr>
          <w:rFonts w:ascii="Courier New" w:hAnsi="Courier New"/>
        </w:rPr>
        <w:t>&lt;StUF:</w:t>
      </w:r>
      <w:r>
        <w:rPr>
          <w:rFonts w:ascii="Courier New" w:hAnsi="Courier New"/>
        </w:rPr>
        <w:t>eindGeldigheid</w:t>
      </w:r>
      <w:r>
        <w:rPr>
          <w:rFonts w:ascii="Courier New" w:hAnsi="Courier New"/>
        </w:rPr>
        <w:t>&gt;</w:t>
      </w:r>
      <w:r>
        <w:rPr/>
        <w:t xml:space="preserve"> </w:t>
      </w:r>
      <w:r>
        <w:rPr/>
        <w:t>met een lege elementinhoud</w:t>
      </w:r>
      <w:r>
        <w:rPr/>
        <w:t xml:space="preserv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w:t>
      </w:r>
      <w:r>
        <w:rPr>
          <w:rFonts w:ascii="Courier New" w:hAnsi="Courier New"/>
        </w:rPr>
        <w:t>&lt;StUF:</w:t>
      </w:r>
      <w:r>
        <w:rPr>
          <w:rFonts w:ascii="Courier New" w:hAnsi="Courier New"/>
        </w:rPr>
        <w:t>eindRelatie</w:t>
      </w:r>
      <w:r>
        <w:rPr>
          <w:rFonts w:ascii="Courier New" w:hAnsi="Courier New"/>
        </w:rPr>
        <w:t>&gt;</w:t>
      </w:r>
      <w:r>
        <w:rPr/>
        <w:t xml:space="preserve"> en met </w:t>
      </w:r>
      <w:r>
        <w:rPr>
          <w:rFonts w:ascii="Courier New" w:hAnsi="Courier New"/>
        </w:rPr>
        <w:t>&lt;StUF:</w:t>
      </w:r>
      <w:r>
        <w:rPr>
          <w:rFonts w:ascii="Courier New" w:hAnsi="Courier New"/>
        </w:rPr>
        <w:t>eindGeldigheid</w:t>
      </w:r>
      <w:r>
        <w:rPr>
          <w:rFonts w:ascii="Courier New" w:hAnsi="Courier New"/>
        </w:rPr>
        <w:t>&gt;</w:t>
      </w:r>
      <w:r>
        <w:rPr/>
        <w:t xml:space="preserve"> </w:t>
      </w:r>
      <w:r>
        <w:rPr/>
        <w:t>met een lege elementinhoud</w:t>
      </w:r>
      <w:r>
        <w:rPr/>
        <w:t xml:space="preserv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w:t>
      </w:r>
      <w:r>
        <w:rPr/>
        <w:t>een lege elementinhoud</w:t>
      </w:r>
      <w:r>
        <w:rPr/>
        <w:t xml:space="preserv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 xml:space="preserve">Een ten onrechte opgevoerde relatie die niet is vervangen door een andere relatie </w:t>
      </w:r>
      <w:r>
        <w:rPr/>
        <w:t>wordt in een La09- of La10-antwoordbericht opgenomen in een element voor de relatie dat als enige element</w:t>
      </w:r>
      <w:r>
        <w:rPr/>
        <w:t xml:space="preserve"> een historieFormeelRelatie element </w:t>
      </w:r>
      <w:r>
        <w:rPr/>
        <w:t>bevat</w:t>
      </w:r>
      <w:r>
        <w:rPr/>
        <w:t>.</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w:t>
      </w:r>
      <w:del w:id="226" w:author="Onbekende auteur" w:date="2017-03-06T16:42: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w:t>
      </w:r>
      <w:del w:id="227" w:author="Onbekende auteur" w:date="2017-03-06T16:42: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bookmarkStart w:id="128" w:name="DDE_LINK2"/>
      <w:r>
        <w:rPr>
          <w:rFonts w:ascii="Courier New" w:hAnsi="Courier New"/>
          <w:sz w:val="16"/>
          <w:szCs w:val="16"/>
        </w:rPr>
        <w:t>200</w:t>
      </w:r>
      <w:bookmarkEnd w:id="128"/>
      <w:r>
        <w:rPr>
          <w:rFonts w:ascii="Courier New" w:hAnsi="Courier New"/>
          <w:sz w:val="16"/>
          <w:szCs w:val="16"/>
        </w:rPr>
        <w:t>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bookmarkStart w:id="129" w:name="DDE_LINK13"/>
      <w:r>
        <w:rPr>
          <w:rFonts w:ascii="Courier New" w:hAnsi="Courier New"/>
          <w:sz w:val="16"/>
          <w:szCs w:val="16"/>
        </w:rPr>
        <w:t>200</w:t>
      </w:r>
      <w:bookmarkEnd w:id="129"/>
      <w:r>
        <w:rPr>
          <w:rFonts w:ascii="Courier New" w:hAnsi="Courier New"/>
          <w:sz w:val="16"/>
          <w:szCs w:val="16"/>
        </w:rPr>
        <w:t>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w:t>
      </w:r>
      <w:del w:id="228" w:author="Onbekende auteur" w:date="2017-03-06T16:43: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w:t>
      </w:r>
      <w:del w:id="229" w:author="Onbekende auteur" w:date="2017-03-06T16:43: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w:t>
      </w:r>
      <w:r>
        <w:rPr>
          <w:rFonts w:ascii="Courier New" w:hAnsi="Courier New"/>
          <w:sz w:val="16"/>
          <w:szCs w:val="16"/>
        </w:rPr>
        <w:t>1</w:t>
      </w:r>
      <w:r>
        <w:rPr>
          <w:rFonts w:ascii="Courier New" w:hAnsi="Courier New"/>
          <w:sz w:val="16"/>
          <w:szCs w:val="16"/>
        </w:rPr>
        <w:t>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w:t>
      </w:r>
    </w:p>
    <w:p>
      <w:pPr>
        <w:pStyle w:val="Normal"/>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w:t>
      </w:r>
      <w:del w:id="230" w:author="Onbekende auteur" w:date="2017-03-06T16:43:00Z">
        <w:r>
          <w:rPr>
            <w:rFonts w:ascii="Courier New" w:hAnsi="Courier New"/>
            <w:sz w:val="16"/>
            <w:szCs w:val="16"/>
          </w:rPr>
          <w:delText xml:space="preserve"> xsi:nil=”true”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w:t>
      </w:r>
      <w:del w:id="231" w:author="Onbekende auteur" w:date="2017-03-06T16:44: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w:t>
      </w:r>
      <w:del w:id="232" w:author="Onbekende auteur" w:date="2017-03-06T16:44: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w:t>
      </w:r>
      <w:del w:id="233" w:author="Onbekende auteur" w:date="2017-03-06T16:44: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w:t>
      </w:r>
      <w:del w:id="234" w:author="Onbekende auteur" w:date="2017-03-06T16:44: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w:t>
      </w:r>
      <w:del w:id="235" w:author="Onbekende auteur" w:date="2017-03-06T16:44: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w:t>
      </w:r>
      <w:del w:id="236" w:author="Onbekende auteur" w:date="2017-03-06T16:45: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w:t>
      </w:r>
      <w:del w:id="237" w:author="Onbekende auteur" w:date="2017-03-06T16:45: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w:t>
      </w:r>
      <w:del w:id="238" w:author="Onbekende auteur" w:date="2017-03-06T16:45: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&lt;voorvoegselGeslachtsnaam/&gt;</w:t>
        <w:tab/>
        <w:tab/>
        <w:tab/>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&lt;/StUF:datum&gt;&lt;</w:t>
      </w:r>
    </w:p>
    <w:p>
      <w:pPr>
        <w:pStyle w:val="Normal"/>
        <w:tabs>
          <w:tab w:val="left" w:pos="-720" w:leader="none"/>
        </w:tabs>
        <w:rPr>
          <w:rFonts w:ascii="Courier New" w:hAnsi="Courier New"/>
          <w:sz w:val="16"/>
          <w:szCs w:val="16"/>
        </w:rPr>
      </w:pPr>
      <w:r>
        <w:rPr>
          <w:rFonts w:ascii="Courier New" w:hAnsi="Courier New"/>
          <w:sz w:val="16"/>
          <w:szCs w:val="16"/>
        </w:rPr>
        <w:tab/>
        <w:tab/>
        <w:tab/>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w:t>
      </w:r>
      <w:del w:id="239" w:author="Onbekende auteur" w:date="2017-03-06T16:45: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&lt;StUF:eindGeldigheid</w:t>
      </w:r>
      <w:del w:id="240" w:author="Onbekende auteur" w:date="2017-03-06T16:45:00Z">
        <w:r>
          <w:rPr>
            <w:rFonts w:ascii="Courier New" w:hAnsi="Courier New"/>
          </w:rPr>
          <w:delText xml:space="preserve"> </w:delText>
        </w:r>
      </w:del>
      <w:del w:id="241" w:author="Onbekende auteur" w:date="2017-03-06T16:45:00Z">
        <w:r>
          <w:rPr>
            <w:rFonts w:ascii="Courier New" w:hAnsi="Courier New"/>
          </w:rPr>
          <w:delText>xsi:nil=”true”</w:delText>
        </w:r>
      </w:del>
      <w:r>
        <w:rPr>
          <w:rFonts w:ascii="Courier New" w:hAnsi="Courier New"/>
        </w:rPr>
        <w:t>/</w:t>
      </w:r>
      <w:r>
        <w:rPr>
          <w:rFonts w:ascii="Courier New" w:hAnsi="Courier New"/>
        </w:rPr>
        <w:t>&gt;</w:t>
      </w:r>
      <w:r>
        <w:rPr/>
        <w:t xml:space="preserve">). </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 xml:space="preserve">Voor het opnemen van metagegevens </w:t>
      </w:r>
      <w:r>
        <w:rPr/>
        <w:t xml:space="preserve">genoemd in paragraaf </w:t>
      </w:r>
      <w:r>
        <w:rPr/>
        <w:fldChar w:fldCharType="begin"/>
      </w:r>
      <w:r>
        <w:instrText> REF __RefHeading___Toc23966_727453760 \r \h </w:instrText>
      </w:r>
      <w:r>
        <w:fldChar w:fldCharType="separate"/>
      </w:r>
      <w:r>
        <w:t>6.4.2</w:t>
      </w:r>
      <w:r>
        <w:fldChar w:fldCharType="end"/>
      </w:r>
      <w:r>
        <w:rPr/>
        <w:t xml:space="preserve"> in berichten met historie gelden de volgende regels:</w:t>
      </w:r>
    </w:p>
    <w:p>
      <w:pPr>
        <w:pStyle w:val="Norma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tijdstip</w:t>
      </w:r>
      <w:r>
        <w:rPr/>
        <w:t xml:space="preserve"> attribute en </w:t>
      </w:r>
      <w:r>
        <w:rPr>
          <w:rFonts w:ascii="Courier New" w:hAnsi="Courier New"/>
        </w:rPr>
        <w:t>&lt;StUF:eindGeldigheid&gt;</w:t>
      </w:r>
      <w:r>
        <w:rPr/>
        <w:t xml:space="preserve"> groter dan het </w:t>
      </w:r>
      <w:r>
        <w:rPr>
          <w:rFonts w:ascii="Courier New" w:hAnsi="Courier New"/>
        </w:rPr>
        <w:t>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w:t>
      </w:r>
      <w:del w:id="242" w:author="Onbekende auteur" w:date="2017-03-06T16:46:00Z">
        <w:r>
          <w:rPr>
            <w:rFonts w:ascii="Courier New" w:hAnsi="Courier New"/>
            <w:sz w:val="16"/>
            <w:szCs w:val="16"/>
          </w:rPr>
          <w:delText xml:space="preserve"> xsi:nil=”true”</w:delText>
        </w:r>
      </w:del>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groepsnaam=”” elementnaam=”B”/&gt;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2003-03-02</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t>een lege elementinhoud</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1965-12-22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w:t>
      </w:r>
      <w:del w:id="243" w:author="Onbekende auteur" w:date="2017-03-06T16:46: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w:t>
      </w:r>
    </w:p>
    <w:p>
      <w:pPr>
        <w:pStyle w:val="Normal"/>
        <w:tabs>
          <w:tab w:val="left" w:pos="-720" w:leader="none"/>
        </w:tabs>
        <w:rPr>
          <w:rFonts w:ascii="Courier New" w:hAnsi="Courier New"/>
          <w:sz w:val="16"/>
          <w:szCs w:val="16"/>
        </w:rPr>
      </w:pPr>
      <w:ins w:id="244" w:author="Onbekende auteur" w:date="2017-03-06T16:46:00Z">
        <w:r>
          <w:rPr>
            <w:rFonts w:ascii="Courier New" w:hAnsi="Courier New"/>
            <w:sz w:val="16"/>
            <w:szCs w:val="16"/>
          </w:rPr>
          <w:tab/>
          <w:tab/>
          <w:tab/>
          <w:tab/>
        </w:r>
      </w:ins>
      <w:ins w:id="245" w:author="Onbekende auteur" w:date="2017-03-06T16:46:00Z">
        <w:r>
          <w:rPr>
            <w:rFonts w:ascii="Courier New" w:hAnsi="Courier New"/>
            <w:sz w:val="16"/>
            <w:szCs w:val="16"/>
          </w:rPr>
          <w:t>&lt;StUF:datum&gt;</w:t>
        </w:r>
      </w:ins>
      <w:r>
        <w:rPr>
          <w:rFonts w:ascii="Courier New" w:hAnsi="Courier New"/>
          <w:sz w:val="16"/>
          <w:szCs w:val="16"/>
        </w:rPr>
        <w:t>1987-07-10&lt;/</w:t>
      </w:r>
      <w:ins w:id="246" w:author="Onbekende auteur" w:date="2017-03-06T16:46:00Z">
        <w:r>
          <w:rPr>
            <w:rFonts w:ascii="Courier New" w:hAnsi="Courier New"/>
            <w:sz w:val="16"/>
            <w:szCs w:val="16"/>
          </w:rPr>
          <w:t>StUF:</w:t>
        </w:r>
      </w:ins>
      <w:r>
        <w:rPr>
          <w:rFonts w:ascii="Courier New" w:hAnsi="Courier New"/>
          <w:sz w:val="16"/>
          <w:szCs w:val="16"/>
        </w:rPr>
        <w:t>datum&gt;</w:t>
      </w:r>
    </w:p>
    <w:p>
      <w:pPr>
        <w:pStyle w:val="Normal"/>
        <w:tabs>
          <w:tab w:val="left" w:pos="-720" w:leader="none"/>
        </w:tabs>
        <w:rPr>
          <w:rFonts w:ascii="Courier New" w:hAnsi="Courier New"/>
          <w:sz w:val="16"/>
          <w:szCs w:val="16"/>
        </w:rPr>
      </w:pPr>
      <w:ins w:id="247" w:author="Onbekende auteur" w:date="2017-03-06T16:46:00Z">
        <w:r>
          <w:rPr>
            <w:rFonts w:ascii="Courier New" w:hAnsi="Courier New"/>
            <w:sz w:val="16"/>
            <w:szCs w:val="16"/>
          </w:rPr>
          <w:tab/>
          <w:tab/>
        </w:r>
      </w:ins>
      <w:ins w:id="248" w:author="Onbekende auteur" w:date="2017-03-06T16:47:00Z">
        <w:r>
          <w:rPr>
            <w:rFonts w:ascii="Courier New" w:hAnsi="Courier New"/>
            <w:sz w:val="16"/>
            <w:szCs w:val="16"/>
          </w:rPr>
          <w:tab/>
        </w:r>
      </w:ins>
      <w:ins w:id="249" w:author="Onbekende auteur" w:date="2017-03-06T16:47:00Z">
        <w:r>
          <w:rPr>
            <w:rFonts w:ascii="Courier New" w:hAnsi="Courier New"/>
            <w:sz w:val="16"/>
            <w:szCs w:val="16"/>
          </w:rPr>
          <w:t>&lt;/datum&gt;</w:t>
        </w:r>
      </w:ins>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1987-08-29</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w:t>
      </w:r>
      <w:del w:id="250" w:author="Onbekende auteur" w:date="2017-03-06T16:46: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1987-08-06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w:t>
      </w:r>
    </w:p>
    <w:p>
      <w:pPr>
        <w:pStyle w:val="Normal"/>
        <w:tabs>
          <w:tab w:val="left" w:pos="-720" w:leader="none"/>
        </w:tabs>
        <w:rPr>
          <w:rFonts w:ascii="Courier New" w:hAnsi="Courier New"/>
          <w:sz w:val="16"/>
          <w:szCs w:val="16"/>
        </w:rPr>
      </w:pPr>
      <w:ins w:id="251" w:author="Onbekende auteur" w:date="2017-03-06T16:48:00Z">
        <w:r>
          <w:rPr>
            <w:rFonts w:ascii="Courier New" w:hAnsi="Courier New"/>
            <w:sz w:val="16"/>
            <w:szCs w:val="16"/>
          </w:rPr>
          <w:tab/>
          <w:tab/>
          <w:tab/>
          <w:tab/>
          <w:tab/>
        </w:r>
      </w:ins>
      <w:ins w:id="252" w:author="Onbekende auteur" w:date="2017-03-06T16:48:00Z">
        <w:r>
          <w:rPr>
            <w:rFonts w:ascii="Courier New" w:hAnsi="Courier New"/>
            <w:sz w:val="16"/>
            <w:szCs w:val="16"/>
          </w:rPr>
          <w:t>&lt;StUF:datum&gt;</w:t>
        </w:r>
      </w:ins>
      <w:r>
        <w:rPr>
          <w:rFonts w:ascii="Courier New" w:hAnsi="Courier New"/>
          <w:sz w:val="16"/>
          <w:szCs w:val="16"/>
        </w:rPr>
        <w:t>1987-08-02</w:t>
      </w:r>
      <w:del w:id="253" w:author="Onbekende auteur" w:date="2017-03-06T16:48:00Z">
        <w:r>
          <w:rPr>
            <w:rFonts w:ascii="Courier New" w:hAnsi="Courier New"/>
            <w:sz w:val="16"/>
            <w:szCs w:val="16"/>
          </w:rPr>
          <w:delText>&lt;/</w:delText>
        </w:r>
      </w:del>
      <w:ins w:id="254" w:author="Onbekende auteur" w:date="2017-03-06T16:48:00Z">
        <w:r>
          <w:rPr>
            <w:rFonts w:ascii="Courier New" w:hAnsi="Courier New"/>
            <w:sz w:val="16"/>
            <w:szCs w:val="16"/>
          </w:rPr>
          <w:t>&lt;/</w:t>
        </w:r>
      </w:ins>
      <w:ins w:id="255" w:author="Onbekende auteur" w:date="2017-03-06T16:48:00Z">
        <w:r>
          <w:rPr>
            <w:rFonts w:ascii="Courier New" w:hAnsi="Courier New"/>
            <w:sz w:val="16"/>
            <w:szCs w:val="16"/>
          </w:rPr>
          <w:t>StUF:</w:t>
        </w:r>
      </w:ins>
      <w:ins w:id="256" w:author="Onbekende auteur" w:date="2017-03-06T16:48:00Z">
        <w:r>
          <w:rPr>
            <w:rFonts w:ascii="Courier New" w:hAnsi="Courier New"/>
            <w:sz w:val="16"/>
            <w:szCs w:val="16"/>
          </w:rPr>
          <w:t>datum&gt;</w:t>
        </w:r>
      </w:ins>
    </w:p>
    <w:p>
      <w:pPr>
        <w:pStyle w:val="Normal"/>
        <w:tabs>
          <w:tab w:val="left" w:pos="-720" w:leader="none"/>
        </w:tabs>
        <w:rPr>
          <w:rFonts w:ascii="Courier New" w:hAnsi="Courier New"/>
          <w:sz w:val="16"/>
          <w:szCs w:val="16"/>
        </w:rPr>
      </w:pPr>
      <w:ins w:id="257" w:author="Onbekende auteur" w:date="2017-03-06T16:48:00Z">
        <w:r>
          <w:rPr>
            <w:rFonts w:ascii="Courier New" w:hAnsi="Courier New"/>
            <w:sz w:val="16"/>
            <w:szCs w:val="16"/>
          </w:rPr>
          <w:tab/>
          <w:tab/>
          <w:tab/>
          <w:tab/>
        </w:r>
      </w:ins>
      <w:ins w:id="258" w:author="Onbekende auteur" w:date="2017-03-06T16:48:00Z">
        <w:r>
          <w:rPr>
            <w:rFonts w:ascii="Courier New" w:hAnsi="Courier New"/>
            <w:sz w:val="16"/>
            <w:szCs w:val="16"/>
          </w:rPr>
          <w:t>&lt;/</w:t>
        </w:r>
      </w:ins>
      <w:del w:id="259" w:author="Onbekende auteur" w:date="2017-03-06T16:48:00Z">
        <w:r>
          <w:rPr>
            <w:rFonts w:ascii="Courier New" w:hAnsi="Courier New"/>
            <w:sz w:val="16"/>
            <w:szCs w:val="16"/>
          </w:rPr>
          <w:delText>StUF:</w:delText>
        </w:r>
      </w:del>
      <w:r>
        <w:rPr>
          <w:rFonts w:ascii="Courier New" w:hAnsi="Courier New"/>
          <w:sz w:val="16"/>
          <w:szCs w:val="16"/>
        </w:rPr>
        <w:t>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1987-08-06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1987-08-29</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w:t>
      </w:r>
    </w:p>
    <w:p>
      <w:pPr>
        <w:pStyle w:val="Normal"/>
        <w:tabs>
          <w:tab w:val="left" w:pos="-720" w:leader="none"/>
        </w:tabs>
        <w:rPr>
          <w:rFonts w:ascii="Courier New" w:hAnsi="Courier New"/>
          <w:sz w:val="16"/>
          <w:szCs w:val="16"/>
        </w:rPr>
      </w:pPr>
      <w:ins w:id="260" w:author="Onbekende auteur" w:date="2017-03-06T16:48:00Z">
        <w:r>
          <w:rPr>
            <w:rFonts w:ascii="Courier New" w:hAnsi="Courier New"/>
            <w:sz w:val="16"/>
            <w:szCs w:val="16"/>
          </w:rPr>
          <w:tab/>
          <w:tab/>
          <w:tab/>
        </w:r>
      </w:ins>
      <w:ins w:id="261" w:author="Onbekende auteur" w:date="2017-03-06T16:48:00Z">
        <w:r>
          <w:rPr>
            <w:rFonts w:ascii="Courier New" w:hAnsi="Courier New"/>
            <w:sz w:val="16"/>
            <w:szCs w:val="16"/>
          </w:rPr>
          <w:t>&lt;StUF:datum&gt;</w:t>
        </w:r>
      </w:ins>
      <w:r>
        <w:rPr>
          <w:rFonts w:ascii="Courier New" w:hAnsi="Courier New"/>
          <w:sz w:val="16"/>
          <w:szCs w:val="16"/>
        </w:rPr>
        <w:t>1987-10-02&lt;/StUF:datum&gt;</w:t>
      </w:r>
    </w:p>
    <w:p>
      <w:pPr>
        <w:pStyle w:val="Normal"/>
        <w:tabs>
          <w:tab w:val="left" w:pos="-720" w:leader="none"/>
        </w:tabs>
        <w:rPr>
          <w:rFonts w:ascii="Courier New" w:hAnsi="Courier New"/>
          <w:sz w:val="16"/>
          <w:szCs w:val="16"/>
        </w:rPr>
      </w:pPr>
      <w:ins w:id="262" w:author="Onbekende auteur" w:date="2017-03-06T16:48:00Z">
        <w:r>
          <w:rPr>
            <w:rFonts w:ascii="Courier New" w:hAnsi="Courier New"/>
            <w:sz w:val="16"/>
            <w:szCs w:val="16"/>
          </w:rPr>
          <w:tab/>
          <w:tab/>
        </w:r>
      </w:ins>
      <w:ins w:id="263" w:author="Onbekende auteur" w:date="2017-03-06T16:48:00Z">
        <w:r>
          <w:rPr>
            <w:rFonts w:ascii="Courier New" w:hAnsi="Courier New"/>
            <w:sz w:val="16"/>
            <w:szCs w:val="16"/>
          </w:rPr>
          <w:t>&lt;/datum</w:t>
        </w:r>
      </w:ins>
      <w:ins w:id="264" w:author="Onbekende auteur" w:date="2017-03-06T16:49:00Z">
        <w:r>
          <w:rPr>
            <w:rFonts w:ascii="Courier New" w:hAnsi="Courier New"/>
            <w:sz w:val="16"/>
            <w:szCs w:val="16"/>
          </w:rPr>
          <w:t>&gt;</w:t>
        </w:r>
      </w:ins>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w:t>
      </w:r>
    </w:p>
    <w:p>
      <w:pPr>
        <w:pStyle w:val="Normal"/>
        <w:tabs>
          <w:tab w:val="left" w:pos="-720" w:leader="none"/>
        </w:tabs>
        <w:rPr>
          <w:rFonts w:ascii="Courier New" w:hAnsi="Courier New"/>
          <w:sz w:val="16"/>
          <w:szCs w:val="16"/>
        </w:rPr>
      </w:pPr>
      <w:ins w:id="265" w:author="Onbekende auteur" w:date="2017-03-06T16:49:00Z">
        <w:r>
          <w:rPr>
            <w:rFonts w:ascii="Courier New" w:hAnsi="Courier New"/>
            <w:sz w:val="16"/>
            <w:szCs w:val="16"/>
          </w:rPr>
          <w:tab/>
          <w:tab/>
          <w:tab/>
        </w:r>
      </w:ins>
      <w:ins w:id="266" w:author="Onbekende auteur" w:date="2017-03-06T16:49:00Z">
        <w:r>
          <w:rPr>
            <w:rFonts w:ascii="Courier New" w:hAnsi="Courier New"/>
            <w:sz w:val="16"/>
            <w:szCs w:val="16"/>
          </w:rPr>
          <w:t>&lt;StUF:datum&gt;</w:t>
        </w:r>
      </w:ins>
      <w:r>
        <w:rPr>
          <w:rFonts w:ascii="Courier New" w:hAnsi="Courier New"/>
          <w:sz w:val="16"/>
          <w:szCs w:val="16"/>
        </w:rPr>
        <w:t>1965-12-27&lt;/StUF:datum&gt;</w:t>
      </w:r>
    </w:p>
    <w:p>
      <w:pPr>
        <w:pStyle w:val="Normal"/>
        <w:tabs>
          <w:tab w:val="left" w:pos="-720" w:leader="none"/>
        </w:tabs>
        <w:rPr>
          <w:rFonts w:ascii="Courier New" w:hAnsi="Courier New"/>
          <w:sz w:val="16"/>
          <w:szCs w:val="16"/>
        </w:rPr>
      </w:pPr>
      <w:ins w:id="267" w:author="Onbekende auteur" w:date="2017-03-06T16:49:00Z">
        <w:r>
          <w:rPr>
            <w:rFonts w:ascii="Courier New" w:hAnsi="Courier New"/>
            <w:sz w:val="16"/>
            <w:szCs w:val="16"/>
          </w:rPr>
          <w:tab/>
          <w:tab/>
        </w:r>
      </w:ins>
      <w:ins w:id="268" w:author="Onbekende auteur" w:date="2017-03-06T16:49:00Z">
        <w:r>
          <w:rPr>
            <w:rFonts w:ascii="Courier New" w:hAnsi="Courier New"/>
            <w:sz w:val="16"/>
            <w:szCs w:val="16"/>
          </w:rPr>
          <w:t>&lt;/datum&gt;</w:t>
        </w:r>
      </w:ins>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w:t>
      </w:r>
    </w:p>
    <w:p>
      <w:pPr>
        <w:pStyle w:val="Normal"/>
        <w:tabs>
          <w:tab w:val="left" w:pos="-720" w:leader="none"/>
        </w:tabs>
        <w:rPr>
          <w:rFonts w:ascii="Courier New" w:hAnsi="Courier New"/>
          <w:sz w:val="16"/>
          <w:szCs w:val="16"/>
        </w:rPr>
      </w:pPr>
      <w:ins w:id="269" w:author="Onbekende auteur" w:date="2017-03-06T16:49:00Z">
        <w:r>
          <w:rPr>
            <w:rFonts w:ascii="Courier New" w:hAnsi="Courier New"/>
            <w:sz w:val="16"/>
            <w:szCs w:val="16"/>
          </w:rPr>
          <w:tab/>
          <w:tab/>
          <w:tab/>
        </w:r>
      </w:ins>
      <w:ins w:id="270" w:author="Onbekende auteur" w:date="2017-03-06T16:49:00Z">
        <w:r>
          <w:rPr>
            <w:rFonts w:ascii="Courier New" w:hAnsi="Courier New"/>
            <w:sz w:val="16"/>
            <w:szCs w:val="16"/>
          </w:rPr>
          <w:t>&lt;StUF:datum&gt;</w:t>
        </w:r>
      </w:ins>
      <w:r>
        <w:rPr>
          <w:rFonts w:ascii="Courier New" w:hAnsi="Courier New"/>
          <w:sz w:val="16"/>
          <w:szCs w:val="16"/>
        </w:rPr>
        <w:t>1990-04-04&lt;/StUF:datum&gt;</w:t>
      </w:r>
    </w:p>
    <w:p>
      <w:pPr>
        <w:pStyle w:val="Normal"/>
        <w:tabs>
          <w:tab w:val="left" w:pos="-720" w:leader="none"/>
        </w:tabs>
        <w:rPr>
          <w:rFonts w:ascii="Courier New" w:hAnsi="Courier New"/>
          <w:sz w:val="16"/>
          <w:szCs w:val="16"/>
        </w:rPr>
      </w:pPr>
      <w:ins w:id="271" w:author="Onbekende auteur" w:date="2017-03-06T16:49:00Z">
        <w:r>
          <w:rPr>
            <w:rFonts w:ascii="Courier New" w:hAnsi="Courier New"/>
            <w:sz w:val="16"/>
            <w:szCs w:val="16"/>
          </w:rPr>
          <w:tab/>
          <w:tab/>
        </w:r>
      </w:ins>
      <w:ins w:id="272" w:author="Onbekende auteur" w:date="2017-03-06T16:49:00Z">
        <w:r>
          <w:rPr>
            <w:rFonts w:ascii="Courier New" w:hAnsi="Courier New"/>
            <w:sz w:val="16"/>
            <w:szCs w:val="16"/>
          </w:rPr>
          <w:t>&lt;/datum&gt;</w:t>
        </w:r>
      </w:ins>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1990-04-04</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w:t>
      </w:r>
      <w:del w:id="273" w:author="Onbekende auteur" w:date="2017-03-06T16:50:00Z">
        <w:r>
          <w:rPr>
            <w:rFonts w:ascii="Courier New" w:hAnsi="Courier New"/>
            <w:sz w:val="16"/>
            <w:szCs w:val="16"/>
          </w:rPr>
          <w:delText xml:space="preserve"> xsi:nil=”true”</w:delText>
        </w:r>
      </w:del>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w:t>
      </w:r>
    </w:p>
    <w:p>
      <w:pPr>
        <w:pStyle w:val="Normal"/>
        <w:tabs>
          <w:tab w:val="left" w:pos="-720" w:leader="none"/>
        </w:tabs>
        <w:rPr>
          <w:rFonts w:ascii="Courier New" w:hAnsi="Courier New"/>
          <w:sz w:val="16"/>
          <w:szCs w:val="16"/>
        </w:rPr>
      </w:pPr>
      <w:ins w:id="274" w:author="Onbekende auteur" w:date="2017-03-06T16:50:00Z">
        <w:r>
          <w:rPr>
            <w:rFonts w:ascii="Courier New" w:hAnsi="Courier New"/>
            <w:sz w:val="16"/>
            <w:szCs w:val="16"/>
          </w:rPr>
          <w:tab/>
          <w:tab/>
          <w:tab/>
          <w:tab/>
        </w:r>
      </w:ins>
      <w:ins w:id="275" w:author="Onbekende auteur" w:date="2017-03-06T16:50:00Z">
        <w:r>
          <w:rPr>
            <w:rFonts w:ascii="Courier New" w:hAnsi="Courier New"/>
            <w:sz w:val="16"/>
            <w:szCs w:val="16"/>
          </w:rPr>
          <w:t>&lt;StUF:datum&gt;</w:t>
        </w:r>
      </w:ins>
      <w:r>
        <w:rPr>
          <w:rFonts w:ascii="Courier New" w:hAnsi="Courier New"/>
          <w:sz w:val="16"/>
          <w:szCs w:val="16"/>
        </w:rPr>
        <w:t>1965-12-27&lt;/StUF:datum&gt;</w:t>
      </w:r>
    </w:p>
    <w:p>
      <w:pPr>
        <w:pStyle w:val="Normal"/>
        <w:tabs>
          <w:tab w:val="left" w:pos="-720" w:leader="none"/>
        </w:tabs>
        <w:rPr>
          <w:rFonts w:ascii="Courier New" w:hAnsi="Courier New"/>
          <w:sz w:val="16"/>
          <w:szCs w:val="16"/>
        </w:rPr>
      </w:pPr>
      <w:ins w:id="276" w:author="Onbekende auteur" w:date="2017-03-06T16:50:00Z">
        <w:r>
          <w:rPr>
            <w:rFonts w:ascii="Courier New" w:hAnsi="Courier New"/>
            <w:sz w:val="16"/>
            <w:szCs w:val="16"/>
          </w:rPr>
          <w:tab/>
          <w:tab/>
          <w:tab/>
        </w:r>
      </w:ins>
      <w:ins w:id="277" w:author="Onbekende auteur" w:date="2017-03-06T16:50:00Z">
        <w:r>
          <w:rPr>
            <w:rFonts w:ascii="Courier New" w:hAnsi="Courier New"/>
            <w:sz w:val="16"/>
            <w:szCs w:val="16"/>
          </w:rPr>
          <w:t>&lt;/datum&gt;</w:t>
        </w:r>
      </w:ins>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1987-10-02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1990-04-04</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w:t>
      </w:r>
    </w:p>
    <w:p>
      <w:pPr>
        <w:pStyle w:val="Normal"/>
        <w:tabs>
          <w:tab w:val="left" w:pos="-720" w:leader="none"/>
        </w:tabs>
        <w:rPr>
          <w:rFonts w:ascii="Courier New" w:hAnsi="Courier New"/>
          <w:sz w:val="16"/>
          <w:szCs w:val="16"/>
        </w:rPr>
      </w:pPr>
      <w:ins w:id="278" w:author="Onbekende auteur" w:date="2017-03-06T16:50:00Z">
        <w:r>
          <w:rPr>
            <w:rFonts w:ascii="Courier New" w:hAnsi="Courier New"/>
            <w:sz w:val="16"/>
            <w:szCs w:val="16"/>
          </w:rPr>
          <w:tab/>
          <w:tab/>
          <w:tab/>
          <w:tab/>
        </w:r>
      </w:ins>
      <w:ins w:id="279" w:author="Onbekende auteur" w:date="2017-03-06T16:50:00Z">
        <w:r>
          <w:rPr>
            <w:rFonts w:ascii="Courier New" w:hAnsi="Courier New"/>
            <w:sz w:val="16"/>
            <w:szCs w:val="16"/>
          </w:rPr>
          <w:t>&lt;StUF:datum&gt;</w:t>
        </w:r>
      </w:ins>
      <w:r>
        <w:rPr>
          <w:rFonts w:ascii="Courier New" w:hAnsi="Courier New"/>
          <w:sz w:val="16"/>
          <w:szCs w:val="16"/>
        </w:rPr>
        <w:t>1987-10-02&lt;/StUF:datum&gt;</w:t>
      </w:r>
    </w:p>
    <w:p>
      <w:pPr>
        <w:pStyle w:val="Normal"/>
        <w:tabs>
          <w:tab w:val="left" w:pos="-720" w:leader="none"/>
        </w:tabs>
        <w:rPr>
          <w:rFonts w:ascii="Courier New" w:hAnsi="Courier New"/>
          <w:sz w:val="16"/>
          <w:szCs w:val="16"/>
        </w:rPr>
      </w:pPr>
      <w:ins w:id="280" w:author="Onbekende auteur" w:date="2017-03-06T16:50:00Z">
        <w:r>
          <w:rPr>
            <w:rFonts w:ascii="Courier New" w:hAnsi="Courier New"/>
            <w:sz w:val="16"/>
            <w:szCs w:val="16"/>
          </w:rPr>
          <w:tab/>
          <w:tab/>
          <w:tab/>
        </w:r>
      </w:ins>
      <w:ins w:id="281" w:author="Onbekende auteur" w:date="2017-03-06T16:50:00Z">
        <w:r>
          <w:rPr>
            <w:rFonts w:ascii="Courier New" w:hAnsi="Courier New"/>
            <w:sz w:val="16"/>
            <w:szCs w:val="16"/>
          </w:rPr>
          <w:t>&lt;/datum&gt;</w:t>
        </w:r>
      </w:ins>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1987-10-02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1965-12-22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0" w:name="Ref_FoutAfhVraagAntwoord"/>
      <w:bookmarkStart w:id="131" w:name="Ref_FoutAfhVraagAntwoord"/>
      <w:bookmarkEnd w:id="131"/>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uppressLineNumbers/>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98"/>
        </w:numPr>
        <w:tabs>
          <w:tab w:val="left" w:pos="0" w:leader="none"/>
        </w:tabs>
        <w:ind w:left="363" w:right="0" w:hanging="363"/>
        <w:rPr/>
      </w:pPr>
      <w:bookmarkStart w:id="132" w:name="__RefHeading__34555264"/>
      <w:bookmarkEnd w:id="132"/>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8"/>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8"/>
        </w:numPr>
        <w:tabs>
          <w:tab w:val="left" w:pos="0" w:leader="none"/>
        </w:tabs>
        <w:ind w:left="576" w:right="0" w:hanging="576"/>
        <w:rPr/>
      </w:pPr>
      <w:bookmarkStart w:id="133" w:name="__RefHeading___Toc73692_362222095"/>
      <w:bookmarkEnd w:id="133"/>
      <w:r>
        <w:rPr/>
        <w:t>De structuur en semantiek van het vrije bericht</w:t>
      </w:r>
    </w:p>
    <w:p>
      <w:pPr>
        <w:pStyle w:val="Normal"/>
        <w:rPr/>
      </w:pPr>
      <w:r>
        <w:rPr/>
        <w:t xml:space="preserve">De structuur van een vrij bericht wordt door de StUF-standaard niet beperkt </w:t>
      </w:r>
      <w:r>
        <w:rPr/>
        <w:t>met uitzondering van het verplicht zijn van de stuurgegevens in een Di01- en Du01-bericht</w:t>
      </w:r>
      <w:r>
        <w:rPr/>
        <w:t xml:space="preserve">. </w:t>
      </w:r>
      <w:r>
        <w:rPr/>
        <w:t>De berichtontwerper moet in geval van uitgaande vrije berichten wel goed motiveren waarom de hieronder gedefinieerde structuren niet gebruikt worden. Berichtinhoud die zonder veel moeite gerepresenteerd kan worden in door de StUF-standaard en sectormodellen gedefinieerde structuren dient in die structuren te worden opgenomen in de uitgaande vrije berichten. Een goede motivatie om  af te wijken</w:t>
      </w:r>
      <w:r>
        <w:rPr/>
        <w:t xml:space="preserve"> is bijvoorbeeld </w:t>
      </w:r>
      <w:r>
        <w:rPr/>
        <w:t>het door</w:t>
      </w:r>
      <w:r>
        <w:rPr/>
        <w:t xml:space="preserve"> een GIS-viewer via een Di02-bericht </w:t>
      </w:r>
      <w:r>
        <w:rPr/>
        <w:t>opvra</w:t>
      </w:r>
      <w:r>
        <w:rPr/>
        <w:t xml:space="preserve">gen </w:t>
      </w:r>
      <w:r>
        <w:rPr/>
        <w:t xml:space="preserve">van xml </w:t>
      </w:r>
      <w:r>
        <w:rPr/>
        <w:t>die voldoet aan de GML-standaarden.</w:t>
      </w:r>
    </w:p>
    <w:p>
      <w:pPr>
        <w:pStyle w:val="Normal"/>
        <w:rPr/>
      </w:pPr>
      <w:r>
        <w:rPr/>
      </w:r>
    </w:p>
    <w:p>
      <w:pPr>
        <w:pStyle w:val="Normal"/>
        <w:rPr/>
      </w:pPr>
      <w:r>
        <w:rPr/>
        <w:t>In geval van inkomende vrije berichten (Di01 en Di02) dient de berichtontwerper naast zijn motivatie voor het niet gebruiken van de hieronder gedefinieerde structuren ook een vertaling te definiëren van het ontworpen bericht naar een vrij bericht dat wel aan de onderstaande regels voldoet of naar een bericht uit één van de voorgaande hoofdstukken. Deze vertaling zorgt ervoor dat de functionaliteit van het vrije bericht zo goed mogelijk wordt gedefinieerd in functionaliteit beschikbaar binnen de StUF-standaard. Daarnaast maakt deze vertaling de implementatie eenvoudiger voor partijen die generieke software hebben voor het afhandelen van StUF-berichten.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De StUF-standaard definieert</w:t>
      </w:r>
      <w:r>
        <w:rPr/>
        <w:t xml:space="preserve"> de volgende structuur </w:t>
      </w:r>
      <w:r>
        <w:rPr/>
        <w:t>voor vrije berichten</w:t>
      </w:r>
      <w:r>
        <w:rPr/>
        <w:t>:</w:t>
      </w:r>
    </w:p>
    <w:p>
      <w:pPr>
        <w:pStyle w:val="Normal"/>
        <w:numPr>
          <w:ilvl w:val="0"/>
          <w:numId w:val="65"/>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 en Du02-bericht</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3"/>
        </w:numPr>
        <w:rPr/>
      </w:pPr>
      <w:r>
        <w:rPr/>
        <w:t xml:space="preserve">het element </w:t>
      </w:r>
      <w:r>
        <w:rPr>
          <w:rFonts w:ascii="Courier New" w:hAnsi="Courier New"/>
        </w:rPr>
        <w:t>&lt;StUF:berichtcode&gt;Di02&lt;/StUF:berichtcode&gt;</w:t>
      </w:r>
    </w:p>
    <w:p>
      <w:pPr>
        <w:pStyle w:val="Normal"/>
        <w:numPr>
          <w:ilvl w:val="0"/>
          <w:numId w:val="93"/>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4" w:name="__RefHeading___Toc74789_362222095"/>
      <w:bookmarkEnd w:id="134"/>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5" w:name="__RefHeading___Toc28034_84081049"/>
      <w:bookmarkEnd w:id="135"/>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Deze object</w:t>
      </w:r>
      <w:r>
        <w:rPr>
          <w:spacing w:val="-2"/>
        </w:rPr>
        <w:t>(</w:t>
      </w:r>
      <w:r>
        <w:rPr>
          <w:spacing w:val="-2"/>
        </w:rPr>
        <w:t>en</w:t>
      </w:r>
      <w:r>
        <w:rPr>
          <w:spacing w:val="-2"/>
        </w:rPr>
        <w:t>)</w:t>
      </w:r>
      <w:r>
        <w:rPr>
          <w:spacing w:val="-2"/>
        </w:rPr>
        <w:t xml:space="preserve"> alle door StUF voor een kennisgeving voorgeschreven attributes. Eventuele extra </w:t>
      </w:r>
      <w:r>
        <w:rPr>
          <w:spacing w:val="-2"/>
        </w:rPr>
        <w:t>gegevens</w:t>
      </w:r>
      <w:r>
        <w:rPr>
          <w:spacing w:val="-2"/>
        </w:rPr>
        <w:t xml:space="preserve"> kunnen worden meegegeven door het element </w:t>
      </w:r>
      <w:r>
        <w:rPr>
          <w:rFonts w:ascii="Courier New" w:hAnsi="Courier New"/>
          <w:spacing w:val="-2"/>
        </w:rPr>
        <w:t>&lt;</w:t>
      </w:r>
      <w:r>
        <w:rPr>
          <w:rFonts w:ascii="Courier New" w:hAnsi="Courier New"/>
          <w:spacing w:val="-2"/>
        </w:rPr>
        <w:t>StUF:aanvullendeElementen</w:t>
      </w:r>
      <w:r>
        <w:rPr>
          <w:rFonts w:ascii="Courier New" w:hAnsi="Courier New"/>
          <w:spacing w:val="-2"/>
        </w:rPr>
        <w:t>&gt;</w:t>
      </w:r>
      <w:r>
        <w:rPr>
          <w:spacing w:val="-2"/>
        </w:rPr>
        <w:t xml:space="preserve"> als laatste element op te nemen, </w:t>
      </w:r>
      <w:r>
        <w:rPr>
          <w:spacing w:val="-2"/>
        </w:rPr>
        <w:t xml:space="preserve">wanneer de StUF-entiteit niet al </w:t>
      </w:r>
      <w:r>
        <w:rPr>
          <w:rFonts w:ascii="Courier New" w:hAnsi="Courier New"/>
          <w:spacing w:val="-2"/>
        </w:rPr>
        <w:t>&lt;StUF:aanvullendeElementen&gt;</w:t>
      </w:r>
      <w:r>
        <w:rPr>
          <w:spacing w:val="-2"/>
        </w:rPr>
        <w:t xml:space="preserve"> bevat. Als </w:t>
      </w:r>
      <w:r>
        <w:rPr>
          <w:rFonts w:ascii="Courier New" w:hAnsi="Courier New"/>
          <w:spacing w:val="-2"/>
        </w:rPr>
        <w:t>&lt;StUF:aanvullendeElementen&gt;</w:t>
      </w:r>
      <w:r>
        <w:rPr>
          <w:spacing w:val="-2"/>
        </w:rPr>
        <w:t xml:space="preserve"> al aanwezig is, dan kunnen extra parameters daarbinnen worden meegegeven</w:t>
      </w:r>
      <w:r>
        <w:rPr>
          <w:spacing w:val="-2"/>
        </w:rPr>
        <w:t>.</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met het attribute </w:t>
      </w:r>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functie="update"</w:t>
      </w:r>
      <w:r>
        <w:rPr>
          <w:spacing w:val="-2"/>
        </w:rPr>
        <w:t xml:space="preserve"> en het attribute </w:t>
      </w:r>
      <w:r>
        <w:rPr>
          <w:rFonts w:ascii="Courier New" w:hAnsi="Courier New"/>
          <w:spacing w:val="-2"/>
        </w:rPr>
        <w:t>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57"/>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57"/>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4"/>
        </w:numPr>
        <w:rPr/>
      </w:pPr>
      <w:r>
        <w:rPr/>
        <w:t xml:space="preserve">het bericht is aangekomen bij de intermediair, </w:t>
      </w:r>
    </w:p>
    <w:p>
      <w:pPr>
        <w:pStyle w:val="Normal"/>
        <w:numPr>
          <w:ilvl w:val="0"/>
          <w:numId w:val="95"/>
        </w:numPr>
        <w:rPr/>
      </w:pPr>
      <w:r>
        <w:rPr/>
        <w:t>de intermediair heeft niet gecheckt op de correctheid van de stuurgegevens,</w:t>
      </w:r>
    </w:p>
    <w:p>
      <w:pPr>
        <w:pStyle w:val="Normal"/>
        <w:numPr>
          <w:ilvl w:val="0"/>
          <w:numId w:val="95"/>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58"/>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58"/>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59"/>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59"/>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60"/>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60"/>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61"/>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61"/>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62"/>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62"/>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63"/>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63"/>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64"/>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64"/>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65"/>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65"/>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66"/>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66"/>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67">
        <w:r>
          <w:rPr>
            <w:rStyle w:val="Internetkoppeling"/>
          </w:rPr>
          <w:tab/>
        </w:r>
      </w:hyperlink>
      <w:hyperlink r:id="rId68">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69">
        <w:r>
          <w:rPr>
            <w:rStyle w:val="Internetkoppeling"/>
          </w:rPr>
          <w:tab/>
        </w:r>
      </w:hyperlink>
      <w:hyperlink r:id="rId70">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71">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72">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3">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74">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75">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6">
        <w:r>
          <w:rPr>
            <w:rStyle w:val="Internetkoppeling"/>
          </w:rPr>
          <w:t>https://new.kinggemeenten.nl/gemma/stuf/stuf-30</w:t>
        </w:r>
      </w:hyperlink>
      <w:hyperlink r:id="rId77">
        <w:r>
          <w:rPr>
            <w:rStyle w:val="Internetkoppeling"/>
          </w:rPr>
          <w:t>2</w:t>
        </w:r>
      </w:hyperlink>
      <w:hyperlink r:id="rId78">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9">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80">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81">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82">
        <w:r>
          <w:rPr>
            <w:rStyle w:val="Internetkoppeling"/>
          </w:rPr>
          <w:t>http://www.w3.org/TR/2004/REC-xmlschema-0-20041028</w:t>
        </w:r>
      </w:hyperlink>
      <w:r>
        <w:rPr/>
        <w:t xml:space="preserve"> (Primer)</w:t>
      </w:r>
    </w:p>
    <w:p>
      <w:pPr>
        <w:pStyle w:val="Normal"/>
        <w:rPr/>
      </w:pPr>
      <w:r>
        <w:rPr/>
        <w:tab/>
      </w:r>
      <w:hyperlink r:id="rId83">
        <w:r>
          <w:rPr>
            <w:rStyle w:val="Internetkoppeling"/>
          </w:rPr>
          <w:t xml:space="preserve"> http://www.w3.org/TR/2004/REC-xmlschema-1-20041028</w:t>
        </w:r>
      </w:hyperlink>
      <w:r>
        <w:rPr/>
        <w:t xml:space="preserve"> (Structures)</w:t>
      </w:r>
    </w:p>
    <w:p>
      <w:pPr>
        <w:pStyle w:val="Normal"/>
        <w:rPr/>
      </w:pPr>
      <w:r>
        <w:rPr/>
        <w:tab/>
      </w:r>
      <w:hyperlink r:id="rId84">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85">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6" w:name="_Ref100394082"/>
      <w:bookmarkStart w:id="137" w:name="_Ref101868016"/>
      <w:r>
        <w:rPr/>
        <w:t>schrijving van een XML-document</w:t>
      </w:r>
      <w:bookmarkEnd w:id="136"/>
      <w:bookmarkEnd w:id="137"/>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86"/>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De mogelijke waarden voor het noValue attribute zijn in het  stuf0302-schema gedefinieerd binnen het simpleType NoValue.</w:t>
      </w:r>
    </w:p>
  </w:footnote>
  <w:footnote w:id="13">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5">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t>1</w:t>
          </w:r>
          <w:r>
            <w:rPr>
              <w:spacing w:val="-2"/>
            </w:rPr>
            <w:t>-</w:t>
          </w:r>
          <w:r>
            <w:rPr>
              <w:spacing w:val="-2"/>
            </w:rPr>
            <w:t>2</w:t>
          </w:r>
          <w:r>
            <w:rPr>
              <w:spacing w:val="-2"/>
            </w:rPr>
            <w:t>-201</w:t>
          </w:r>
          <w:r>
            <w:rPr>
              <w:spacing w:val="-2"/>
            </w:rPr>
            <w:t>7</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69</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t>1</w:t>
          </w:r>
          <w:r>
            <w:rPr>
              <w:spacing w:val="-2"/>
            </w:rPr>
            <w:t>-</w:t>
          </w:r>
          <w:r>
            <w:rPr>
              <w:spacing w:val="-2"/>
            </w:rPr>
            <w:t>2</w:t>
          </w:r>
          <w:r>
            <w:rPr>
              <w:spacing w:val="-2"/>
            </w:rPr>
            <w:t>-201</w:t>
          </w:r>
          <w:r>
            <w:rPr>
              <w:spacing w:val="-2"/>
            </w:rPr>
            <w:t>7</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721"/>
        </w:tabs>
        <w:ind w:left="721" w:hanging="360"/>
      </w:pPr>
      <w:rPr>
        <w:rFonts w:ascii="Symbol" w:hAnsi="Symbol" w:cs="Symbol" w:hint="default"/>
        <w:sz w:val="18"/>
        <w:szCs w:val="18"/>
        <w:rFonts w:cs="StarSymbol"/>
      </w:rPr>
    </w:lvl>
    <w:lvl w:ilvl="1">
      <w:start w:val="1"/>
      <w:numFmt w:val="bullet"/>
      <w:lvlText w:val="◦"/>
      <w:lvlJc w:val="left"/>
      <w:pPr>
        <w:tabs>
          <w:tab w:val="num" w:pos="1081"/>
        </w:tabs>
        <w:ind w:left="1081" w:hanging="360"/>
      </w:pPr>
      <w:rPr>
        <w:rFonts w:ascii="OpenSymbol" w:hAnsi="OpenSymbol" w:cs="OpenSymbol" w:hint="default"/>
        <w:sz w:val="18"/>
        <w:szCs w:val="18"/>
        <w:rFonts w:cs="StarSymbol"/>
      </w:rPr>
    </w:lvl>
    <w:lvl w:ilvl="2">
      <w:start w:val="1"/>
      <w:numFmt w:val="bullet"/>
      <w:lvlText w:val="▪"/>
      <w:lvlJc w:val="left"/>
      <w:pPr>
        <w:tabs>
          <w:tab w:val="num" w:pos="1441"/>
        </w:tabs>
        <w:ind w:left="1441" w:hanging="360"/>
      </w:pPr>
      <w:rPr>
        <w:rFonts w:ascii="OpenSymbol" w:hAnsi="OpenSymbol" w:cs="OpenSymbol" w:hint="default"/>
        <w:sz w:val="18"/>
        <w:szCs w:val="18"/>
        <w:rFonts w:cs="StarSymbol"/>
      </w:rPr>
    </w:lvl>
    <w:lvl w:ilvl="3">
      <w:start w:val="1"/>
      <w:numFmt w:val="bullet"/>
      <w:lvlText w:val=""/>
      <w:lvlJc w:val="left"/>
      <w:pPr>
        <w:tabs>
          <w:tab w:val="num" w:pos="1801"/>
        </w:tabs>
        <w:ind w:left="1801" w:hanging="360"/>
      </w:pPr>
      <w:rPr>
        <w:rFonts w:ascii="Symbol" w:hAnsi="Symbol" w:cs="Symbol" w:hint="default"/>
        <w:sz w:val="18"/>
        <w:szCs w:val="18"/>
        <w:rFonts w:cs="StarSymbol"/>
      </w:rPr>
    </w:lvl>
    <w:lvl w:ilvl="4">
      <w:start w:val="1"/>
      <w:numFmt w:val="bullet"/>
      <w:lvlText w:val="◦"/>
      <w:lvlJc w:val="left"/>
      <w:pPr>
        <w:tabs>
          <w:tab w:val="num" w:pos="2161"/>
        </w:tabs>
        <w:ind w:left="2161" w:hanging="360"/>
      </w:pPr>
      <w:rPr>
        <w:rFonts w:ascii="OpenSymbol" w:hAnsi="OpenSymbol" w:cs="OpenSymbol" w:hint="default"/>
        <w:sz w:val="18"/>
        <w:szCs w:val="18"/>
        <w:rFonts w:cs="StarSymbol"/>
      </w:rPr>
    </w:lvl>
    <w:lvl w:ilvl="5">
      <w:start w:val="1"/>
      <w:numFmt w:val="bullet"/>
      <w:lvlText w:val="▪"/>
      <w:lvlJc w:val="left"/>
      <w:pPr>
        <w:tabs>
          <w:tab w:val="num" w:pos="2521"/>
        </w:tabs>
        <w:ind w:left="2521" w:hanging="360"/>
      </w:pPr>
      <w:rPr>
        <w:rFonts w:ascii="OpenSymbol" w:hAnsi="OpenSymbol" w:cs="OpenSymbol" w:hint="default"/>
        <w:sz w:val="18"/>
        <w:szCs w:val="18"/>
        <w:rFonts w:cs="StarSymbol"/>
      </w:rPr>
    </w:lvl>
    <w:lvl w:ilvl="6">
      <w:start w:val="1"/>
      <w:numFmt w:val="bullet"/>
      <w:lvlText w:val=""/>
      <w:lvlJc w:val="left"/>
      <w:pPr>
        <w:tabs>
          <w:tab w:val="num" w:pos="2881"/>
        </w:tabs>
        <w:ind w:left="2881" w:hanging="360"/>
      </w:pPr>
      <w:rPr>
        <w:rFonts w:ascii="Symbol" w:hAnsi="Symbol" w:cs="Symbol" w:hint="default"/>
        <w:sz w:val="18"/>
        <w:szCs w:val="18"/>
        <w:rFonts w:cs="StarSymbol"/>
      </w:rPr>
    </w:lvl>
    <w:lvl w:ilvl="7">
      <w:start w:val="1"/>
      <w:numFmt w:val="bullet"/>
      <w:lvlText w:val="◦"/>
      <w:lvlJc w:val="left"/>
      <w:pPr>
        <w:tabs>
          <w:tab w:val="num" w:pos="3241"/>
        </w:tabs>
        <w:ind w:left="3241" w:hanging="360"/>
      </w:pPr>
      <w:rPr>
        <w:rFonts w:ascii="OpenSymbol" w:hAnsi="OpenSymbol" w:cs="OpenSymbol" w:hint="default"/>
        <w:sz w:val="18"/>
        <w:szCs w:val="18"/>
        <w:rFonts w:cs="StarSymbol"/>
      </w:rPr>
    </w:lvl>
    <w:lvl w:ilvl="8">
      <w:start w:val="1"/>
      <w:numFmt w:val="bullet"/>
      <w:lvlText w:val="▪"/>
      <w:lvlJc w:val="left"/>
      <w:pPr>
        <w:tabs>
          <w:tab w:val="num" w:pos="3601"/>
        </w:tabs>
        <w:ind w:left="3601" w:hanging="360"/>
      </w:pPr>
      <w:rPr>
        <w:rFonts w:ascii="OpenSymbol" w:hAnsi="OpenSymbol" w:cs="OpenSymbol" w:hint="default"/>
        <w:sz w:val="18"/>
        <w:szCs w:val="18"/>
        <w:rFonts w:cs="StarSymbol"/>
      </w:rPr>
    </w:lvl>
  </w:abstractNum>
  <w:abstractNum w:abstractNumId="6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3">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283" w:hanging="283"/>
      </w:pPr>
      <w:rPr>
        <w:rFonts w:ascii="Symbol" w:hAnsi="Symbol" w:cs="Symbol" w:hint="default"/>
      </w:rPr>
    </w:lvl>
  </w:abstractNum>
  <w:abstractNum w:abstractNumId="7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7">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8">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10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s://discussie.kinggemeenten.nl/discussie/gemma/stuf-zkn-310/toevoegen-van-aanvullendeelement-element-aan-complextypes-van-stuf-zkn" TargetMode="External"/><Relationship Id="rId29" Type="http://schemas.openxmlformats.org/officeDocument/2006/relationships/hyperlink" Target="https://discussie.kinggemeenten.nl/discussie/gemma/stuf-zkn-310/toevoegen-van-aanvullendeelement-element-aan-complextypes-van-stuf-zkn" TargetMode="External"/><Relationship Id="rId30" Type="http://schemas.openxmlformats.org/officeDocument/2006/relationships/hyperlink" Target="https://discussie.kinggemeenten.nl/discussie/gemma/stuf-301/rfc-plaats-parameters-die-meerdere-berichttypen-gebruikt-worden-dezelfde" TargetMode="External"/><Relationship Id="rId31" Type="http://schemas.openxmlformats.org/officeDocument/2006/relationships/hyperlink" Target="https://discussie.kinggemeenten.nl/discussie/gemma/stuf-bg-310/uitbreiding-waardenbereik-aanduidinginhoudingvermissing" TargetMode="External"/><Relationship Id="rId32" Type="http://schemas.openxmlformats.org/officeDocument/2006/relationships/hyperlink" Target="https://discussie.kinggemeenten.nl/discussie/gemma/stuf-301/rfc-verwijderen-attribute-metagegeven" TargetMode="External"/><Relationship Id="rId33" Type="http://schemas.openxmlformats.org/officeDocument/2006/relationships/hyperlink" Target="https://discussie.kinggemeenten.nl/discussie/gemma/stuf-301/rfc-verwijderen-attribute-metagegeven" TargetMode="External"/><Relationship Id="rId34" Type="http://schemas.openxmlformats.org/officeDocument/2006/relationships/hyperlink" Target="https://discussie.kinggemeenten.nl/discussie/gemma/stuf-301-standaard/gelijktrekken-definitie-naam-waardeverzameling-formaat-en" TargetMode="External"/><Relationship Id="rId35" Type="http://schemas.openxmlformats.org/officeDocument/2006/relationships/hyperlink" Target="https://discussie.kinggemeenten.nl/discussie/gemma/stuf-301/rfc-overbodig-maken-nillable&#8221;true&#8221;-stuf-schema&#8217;s" TargetMode="External"/><Relationship Id="rId36" Type="http://schemas.openxmlformats.org/officeDocument/2006/relationships/hyperlink" Target="https://discussie.kinggemeenten.nl/discussie/gemma/stuf-301/rfc-afschaffen-novalue-attribute" TargetMode="External"/><Relationship Id="rId37" Type="http://schemas.openxmlformats.org/officeDocument/2006/relationships/hyperlink" Target="https://discussie.kinggemeenten.nl/discussie/gemma/stuf-301/kerngegevens-altijd-verplicht-kennisgevingenupdate-elementen" TargetMode="External"/><Relationship Id="rId38" Type="http://schemas.openxmlformats.org/officeDocument/2006/relationships/hyperlink" Target="https://discussie.kinggemeenten.nl/discussie/gemma/stuf-301/kerngegevens-altijd-verplicht-kennisgevingenupdate-elementen" TargetMode="External"/><Relationship Id="rId39" Type="http://schemas.openxmlformats.org/officeDocument/2006/relationships/hyperlink" Target="https://discussie.kinggemeenten.nl/discussie/gemma/stuf-301/kerngegevens-altijd-verplicht-kennisgevingenupdate-elementen" TargetMode="External"/><Relationship Id="rId40" Type="http://schemas.openxmlformats.org/officeDocument/2006/relationships/hyperlink" Target="https://discussie.kinggemeenten.nl/discussie/gemma/stuf-301/rfc-compacte-eenvoudige-vrije-berichten-tbv-rest" TargetMode="External"/><Relationship Id="rId41" Type="http://schemas.openxmlformats.org/officeDocument/2006/relationships/hyperlink" Target="https://discussie.kinggemeenten.nl/discussie/gemma/stuf-bg-310/verwerking-vraagbericht-voor-een-vestiging-met-unbounded-elements" TargetMode="External"/><Relationship Id="rId42" Type="http://schemas.openxmlformats.org/officeDocument/2006/relationships/hyperlink" Target="https://discussie.kinggemeenten.nl/discussie/gemma/stuf-301/rfc-overbodig-maken-nillable&#8221;true&#8221;-stuf-schema&#8217;s" TargetMode="External"/><Relationship Id="rId43" Type="http://schemas.openxmlformats.org/officeDocument/2006/relationships/hyperlink" Target="https://discussie.kinggemeenten.nl/discussie/gemma/stuf-301-standaard/gelijktrekken-definitie-naam-waardeverzameling-formaat-en" TargetMode="External"/><Relationship Id="rId44" Type="http://schemas.openxmlformats.org/officeDocument/2006/relationships/hyperlink" Target="http://www.egem.nl/StUF/StUF0301" TargetMode="External"/><Relationship Id="rId45" Type="http://schemas.openxmlformats.org/officeDocument/2006/relationships/hyperlink" Target="http://www.egem.nl/StUF/StUF0301" TargetMode="External"/><Relationship Id="rId46" Type="http://schemas.openxmlformats.org/officeDocument/2006/relationships/hyperlink" Target="http://www.egem.nl/StUF/StUF0301" TargetMode="External"/><Relationship Id="rId47" Type="http://schemas.openxmlformats.org/officeDocument/2006/relationships/hyperlink" Target="http://www.egem.nl/StUF/StUF0301" TargetMode="External"/><Relationship Id="rId48" Type="http://schemas.openxmlformats.org/officeDocument/2006/relationships/hyperlink" Target="http://www.stufstandaarden.nl/StUF/StUF0302" TargetMode="External"/><Relationship Id="rId49" Type="http://schemas.openxmlformats.org/officeDocument/2006/relationships/hyperlink" Target="http://www.stufstandaarden.nl/sectormodel/bg0320" TargetMode="External"/><Relationship Id="rId50" Type="http://schemas.openxmlformats.org/officeDocument/2006/relationships/hyperlink" Target="http://www.stufstandaarden.nl/sectormodel/bg0320" TargetMode="External"/><Relationship Id="rId51" Type="http://schemas.openxmlformats.org/officeDocument/2006/relationships/hyperlink" Target="http://www.stufstandaarden.nl/koppelvlak/bg0320/mut0100" TargetMode="External"/><Relationship Id="rId52" Type="http://schemas.openxmlformats.org/officeDocument/2006/relationships/hyperlink" Target="http://www.stufstandaarden.nl/koppelvlak/bg0320/mut0100" TargetMode="External"/><Relationship Id="rId53" Type="http://schemas.openxmlformats.org/officeDocument/2006/relationships/header" Target="header1.xml"/><Relationship Id="rId54" Type="http://schemas.openxmlformats.org/officeDocument/2006/relationships/header" Target="header2.xml"/><Relationship Id="rId55" Type="http://schemas.openxmlformats.org/officeDocument/2006/relationships/hyperlink" Target="http://www.egem.nl/StUF/sector/bg/0320" TargetMode="External"/><Relationship Id="rId56" Type="http://schemas.openxmlformats.org/officeDocument/2006/relationships/hyperlink" Target="http://www.egem.nl/StUF/sector/bg/0320" TargetMode="External"/><Relationship Id="rId57" Type="http://schemas.openxmlformats.org/officeDocument/2006/relationships/image" Target="media/image2.emf"/><Relationship Id="rId58" Type="http://schemas.openxmlformats.org/officeDocument/2006/relationships/image" Target="media/image3.emf"/><Relationship Id="rId59" Type="http://schemas.openxmlformats.org/officeDocument/2006/relationships/image" Target="media/image4.emf"/><Relationship Id="rId60" Type="http://schemas.openxmlformats.org/officeDocument/2006/relationships/image" Target="media/image5.emf"/><Relationship Id="rId61" Type="http://schemas.openxmlformats.org/officeDocument/2006/relationships/image" Target="media/image6.emf"/><Relationship Id="rId62" Type="http://schemas.openxmlformats.org/officeDocument/2006/relationships/image" Target="media/image7.emf"/><Relationship Id="rId63" Type="http://schemas.openxmlformats.org/officeDocument/2006/relationships/image" Target="media/image8.emf"/><Relationship Id="rId64" Type="http://schemas.openxmlformats.org/officeDocument/2006/relationships/image" Target="media/image9.emf"/><Relationship Id="rId65" Type="http://schemas.openxmlformats.org/officeDocument/2006/relationships/image" Target="media/image10.emf"/><Relationship Id="rId66" Type="http://schemas.openxmlformats.org/officeDocument/2006/relationships/image" Target="media/image11.emf"/><Relationship Id="rId67" Type="http://schemas.openxmlformats.org/officeDocument/2006/relationships/hyperlink" Target="http://www.egem-iteams.nl/" TargetMode="External"/><Relationship Id="rId68" Type="http://schemas.openxmlformats.org/officeDocument/2006/relationships/hyperlink" Target="https://new.kinggemeenten.nl/gemma/stuf/stuf-algemeen/beheermodel" TargetMode="External"/><Relationship Id="rId69" Type="http://schemas.openxmlformats.org/officeDocument/2006/relationships/hyperlink" Target="http://www.egem-iteams.nl/" TargetMode="External"/><Relationship Id="rId70" Type="http://schemas.openxmlformats.org/officeDocument/2006/relationships/hyperlink" Target="http://www.kinggemeenten.nl/secties/gemma/gemma" TargetMode="External"/><Relationship Id="rId71" Type="http://schemas.openxmlformats.org/officeDocument/2006/relationships/hyperlink" Target="http://www.w3.org/Protocols/rfc2616/rfc2616.html" TargetMode="External"/><Relationship Id="rId72" Type="http://schemas.openxmlformats.org/officeDocument/2006/relationships/hyperlink" Target="http://www.forumstandaardisatie.nl/" TargetMode="External"/><Relationship Id="rId73" Type="http://schemas.openxmlformats.org/officeDocument/2006/relationships/hyperlink" Target="http://www.w3.org/TR/2000/NOTE-SOAP-20000508" TargetMode="External"/><Relationship Id="rId74" Type="http://schemas.openxmlformats.org/officeDocument/2006/relationships/hyperlink" Target="http://www.egem-iteams.nl/" TargetMode="External"/><Relationship Id="rId75" Type="http://schemas.openxmlformats.org/officeDocument/2006/relationships/hyperlink" Target="http://www.egem-iteams.nl/" TargetMode="External"/><Relationship Id="rId76" Type="http://schemas.openxmlformats.org/officeDocument/2006/relationships/hyperlink" Target="https://new.kinggemeenten.nl/gemma/stuf/stuf-301/standaard" TargetMode="External"/><Relationship Id="rId77" Type="http://schemas.openxmlformats.org/officeDocument/2006/relationships/hyperlink" Target="https://new.kinggemeenten.nl/gemma/stuf/stuf-301/standaard" TargetMode="External"/><Relationship Id="rId78" Type="http://schemas.openxmlformats.org/officeDocument/2006/relationships/hyperlink" Target="https://new.kinggemeenten.nl/gemma/stuf/stuf-301/standaard" TargetMode="External"/><Relationship Id="rId79" Type="http://schemas.openxmlformats.org/officeDocument/2006/relationships/hyperlink" Target="http://www.w3.org/Addressing/" TargetMode="External"/><Relationship Id="rId80" Type="http://schemas.openxmlformats.org/officeDocument/2006/relationships/hyperlink" Target="http://www.w3.org/TR/wsdl" TargetMode="External"/><Relationship Id="rId81" Type="http://schemas.openxmlformats.org/officeDocument/2006/relationships/hyperlink" Target="http://www.w3.org/TR/2000/REC-xml-20001006" TargetMode="External"/><Relationship Id="rId82" Type="http://schemas.openxmlformats.org/officeDocument/2006/relationships/hyperlink" Target="http://www.w3.org/TR/2004/REC-xmlschema-0-20041028" TargetMode="External"/><Relationship Id="rId83" Type="http://schemas.openxmlformats.org/officeDocument/2006/relationships/hyperlink" Target="http://www.w3.org/TR/2001/PR-xmlschema-0-20010330" TargetMode="External"/><Relationship Id="rId84" Type="http://schemas.openxmlformats.org/officeDocument/2006/relationships/hyperlink" Target="file:///C:/Users/Maarten/Documents/StUF/Sectormodellen/NieuweOpzet0301Sectormodellen/0205/ http://www.w3.org/TR/2004/REC-xmlschema-2-20041028" TargetMode="External"/><Relationship Id="rId85" Type="http://schemas.openxmlformats.org/officeDocument/2006/relationships/hyperlink" Target="http://www.gemmaonline.nl/images/cocreatiebasisgemeente/f/fc/TheorieHistorie5.pdf" TargetMode="External"/><Relationship Id="rId86" Type="http://schemas.openxmlformats.org/officeDocument/2006/relationships/header" Target="header3.xml"/><Relationship Id="rId87" Type="http://schemas.openxmlformats.org/officeDocument/2006/relationships/footnotes" Target="footnotes.xml"/><Relationship Id="rId88" Type="http://schemas.openxmlformats.org/officeDocument/2006/relationships/comments" Target="comments.xml"/><Relationship Id="rId89" Type="http://schemas.openxmlformats.org/officeDocument/2006/relationships/numbering" Target="numbering.xml"/><Relationship Id="rId90" Type="http://schemas.openxmlformats.org/officeDocument/2006/relationships/fontTable" Target="fontTable.xml"/><Relationship Id="rId9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59811</TotalTime>
  <Application>LibreOffice/5.2.5.1$Windows_x86 LibreOffice_project/0312e1a284a7d50ca85a365c316c7abbf20a4d22</Application>
  <Pages>136</Pages>
  <Words>62038</Words>
  <Characters>410011</Characters>
  <CharactersWithSpaces>472074</CharactersWithSpaces>
  <Paragraphs>5033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2017-03-06T18:33:27Z</dcterms:modified>
  <cp:revision>1430</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